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94BB2" w14:textId="45395749"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486BB7FA"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00BE4D20" w:rsidRPr="00BE4D20">
        <w:rPr>
          <w:rFonts w:ascii="ＭＳ ゴシック" w:eastAsia="ＭＳ ゴシック" w:hAnsi="ＭＳ ゴシック" w:hint="eastAsia"/>
        </w:rPr>
        <w:t>地域における福祉保健活動拠点の役割について</w:t>
      </w:r>
    </w:p>
    <w:p w14:paraId="476E8718" w14:textId="677DCCA2" w:rsidR="003E49E8" w:rsidRDefault="00BE4D20" w:rsidP="00BE4D20">
      <w:pPr>
        <w:ind w:leftChars="200" w:left="420" w:firstLineChars="100" w:firstLine="210"/>
      </w:pPr>
      <w:r>
        <w:rPr>
          <w:rFonts w:hint="eastAsia"/>
        </w:rPr>
        <w:t>区の施策を踏まえ、地域において福祉保健活動拠点の指定管理者として行うべき取組を、具体的に記載してください</w:t>
      </w:r>
      <w:r w:rsidR="00C31997" w:rsidRPr="00C31997">
        <w:rPr>
          <w:rFonts w:hint="eastAsia"/>
        </w:rPr>
        <w:t>。</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C66F795" w:rsidR="00F101AA" w:rsidRDefault="00F101AA" w:rsidP="004A2E9C"/>
          <w:p w14:paraId="15350E23" w14:textId="77777777" w:rsidR="00BE4D20" w:rsidRDefault="00BE4D20"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171024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E4D20" w:rsidRPr="00BE4D20">
        <w:rPr>
          <w:rFonts w:ascii="ＭＳ ゴシック" w:eastAsia="ＭＳ ゴシック" w:hAnsi="ＭＳ ゴシック" w:hint="eastAsia"/>
        </w:rPr>
        <w:t>担当地域の特色、課題及び将来像並びにそれに係る取組について</w:t>
      </w:r>
    </w:p>
    <w:p w14:paraId="4BA5A695" w14:textId="0EAB9C19" w:rsidR="00B12460" w:rsidRDefault="00B12460" w:rsidP="00BE4D20">
      <w:pPr>
        <w:ind w:leftChars="100" w:left="420" w:hangingChars="100" w:hanging="210"/>
      </w:pPr>
      <w:r>
        <w:rPr>
          <w:rFonts w:hint="eastAsia"/>
        </w:rPr>
        <w:t xml:space="preserve">　　</w:t>
      </w:r>
      <w:r w:rsidR="00BE4D20">
        <w:rPr>
          <w:rFonts w:hint="eastAsia"/>
        </w:rPr>
        <w:t>地域住民や関係者と連携・協働して地域の魅力と課題を把握し、福祉保健活動拠点として課題解決のために行っていく取組について、具体的に記載してください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2F6C03B2" w:rsidR="000A1552" w:rsidRDefault="000A1552" w:rsidP="000A1552"/>
          <w:p w14:paraId="5DD6993B" w14:textId="77777777" w:rsidR="00BE4D20" w:rsidRDefault="00BE4D20" w:rsidP="000A1552"/>
          <w:p w14:paraId="7BFA0BBB" w14:textId="77777777" w:rsidR="00F101AA" w:rsidRDefault="00F101AA" w:rsidP="000A1552"/>
        </w:tc>
      </w:tr>
    </w:tbl>
    <w:p w14:paraId="35B3A872" w14:textId="31DB3E03" w:rsidR="00EB67B8" w:rsidDel="00D25198" w:rsidRDefault="00EB67B8" w:rsidP="00EB67B8">
      <w:pPr>
        <w:rPr>
          <w:del w:id="0" w:author="島田 拓海" w:date="2025-11-20T15:01:00Z" w16du:dateUtc="2025-11-20T06:01:00Z"/>
        </w:rPr>
      </w:pPr>
    </w:p>
    <w:p w14:paraId="4851F621" w14:textId="5F447CD9" w:rsidR="00C31997" w:rsidRPr="00AD4F46" w:rsidDel="00D25198" w:rsidRDefault="00C31997" w:rsidP="00EB67B8">
      <w:pPr>
        <w:ind w:firstLineChars="100" w:firstLine="210"/>
        <w:rPr>
          <w:del w:id="1" w:author="島田 拓海" w:date="2025-11-20T15:01:00Z" w16du:dateUtc="2025-11-20T06:01:00Z"/>
          <w:rFonts w:ascii="ＭＳ ゴシック" w:eastAsia="ＭＳ ゴシック" w:hAnsi="ＭＳ ゴシック"/>
        </w:rPr>
      </w:pPr>
      <w:del w:id="2" w:author="島田 拓海" w:date="2025-11-20T15:01:00Z" w16du:dateUtc="2025-11-20T06:01:00Z">
        <w:r w:rsidRPr="00AD4F46" w:rsidDel="00D25198">
          <w:rPr>
            <w:rFonts w:ascii="ＭＳ ゴシック" w:eastAsia="ＭＳ ゴシック" w:hAnsi="ＭＳ ゴシック"/>
          </w:rPr>
          <w:delText xml:space="preserve">(3) </w:delText>
        </w:r>
        <w:r w:rsidR="00BE4D20" w:rsidRPr="00BE4D20" w:rsidDel="00D25198">
          <w:rPr>
            <w:rFonts w:ascii="ＭＳ ゴシック" w:eastAsia="ＭＳ ゴシック" w:hAnsi="ＭＳ ゴシック" w:hint="eastAsia"/>
          </w:rPr>
          <w:delText>合築施設との連携について</w:delText>
        </w:r>
        <w:r w:rsidR="00BE4D20" w:rsidRPr="00BE4D20" w:rsidDel="00D25198">
          <w:rPr>
            <w:rFonts w:ascii="ＭＳ ゴシック" w:eastAsia="ＭＳ ゴシック" w:hAnsi="ＭＳ ゴシック"/>
          </w:rPr>
          <w:delText xml:space="preserve"> </w:delText>
        </w:r>
        <w:r w:rsidR="00BE4D20" w:rsidRPr="00BE4D20" w:rsidDel="00D25198">
          <w:rPr>
            <w:rFonts w:ascii="ＭＳ ゴシック" w:eastAsia="ＭＳ ゴシック" w:hAnsi="ＭＳ ゴシック"/>
            <w:color w:val="00B0F0"/>
          </w:rPr>
          <w:delText>＊合築の場合のみ</w:delText>
        </w:r>
      </w:del>
    </w:p>
    <w:p w14:paraId="7613CC72" w14:textId="196575E2" w:rsidR="00B12460" w:rsidDel="00D25198" w:rsidRDefault="00B12460" w:rsidP="00BE4D20">
      <w:pPr>
        <w:ind w:leftChars="100" w:left="420" w:hangingChars="100" w:hanging="210"/>
        <w:rPr>
          <w:del w:id="3" w:author="島田 拓海" w:date="2025-11-20T15:01:00Z" w16du:dateUtc="2025-11-20T06:01:00Z"/>
        </w:rPr>
      </w:pPr>
      <w:del w:id="4" w:author="島田 拓海" w:date="2025-11-20T15:01:00Z" w16du:dateUtc="2025-11-20T06:01:00Z">
        <w:r w:rsidDel="00D25198">
          <w:rPr>
            <w:rFonts w:hint="eastAsia"/>
          </w:rPr>
          <w:delText xml:space="preserve">　　</w:delText>
        </w:r>
        <w:r w:rsidR="00BE4D20" w:rsidDel="00D25198">
          <w:rPr>
            <w:rFonts w:hint="eastAsia"/>
          </w:rPr>
          <w:delText>同一敷地内に合築している市民利用施設との連携方法について、具体的に記載してください</w:delText>
        </w:r>
        <w:r w:rsidR="001B304E" w:rsidDel="00D25198">
          <w:rPr>
            <w:rFonts w:hint="eastAsia"/>
          </w:rPr>
          <w:delText>。</w:delText>
        </w:r>
      </w:del>
    </w:p>
    <w:tbl>
      <w:tblPr>
        <w:tblStyle w:val="a7"/>
        <w:tblW w:w="0" w:type="auto"/>
        <w:tblInd w:w="279" w:type="dxa"/>
        <w:tblLook w:val="04A0" w:firstRow="1" w:lastRow="0" w:firstColumn="1" w:lastColumn="0" w:noHBand="0" w:noVBand="1"/>
      </w:tblPr>
      <w:tblGrid>
        <w:gridCol w:w="9457"/>
      </w:tblGrid>
      <w:tr w:rsidR="00EB67B8" w:rsidDel="00D25198" w14:paraId="378B62E4" w14:textId="028CB6D5" w:rsidTr="000A1552">
        <w:trPr>
          <w:del w:id="5" w:author="島田 拓海" w:date="2025-11-20T15:01:00Z"/>
        </w:trPr>
        <w:tc>
          <w:tcPr>
            <w:tcW w:w="9457" w:type="dxa"/>
          </w:tcPr>
          <w:p w14:paraId="0B5C2C3B" w14:textId="0B7D3CD3" w:rsidR="00EB67B8" w:rsidDel="00D25198" w:rsidRDefault="00EB67B8" w:rsidP="000A1552">
            <w:pPr>
              <w:rPr>
                <w:del w:id="6" w:author="島田 拓海" w:date="2025-11-20T15:01:00Z" w16du:dateUtc="2025-11-20T06:01:00Z"/>
              </w:rPr>
            </w:pPr>
            <w:del w:id="7" w:author="島田 拓海" w:date="2025-11-20T15:01:00Z" w16du:dateUtc="2025-11-20T06:01:00Z">
              <w:r w:rsidDel="00D25198">
                <w:rPr>
                  <w:rFonts w:hint="eastAsia"/>
                </w:rPr>
                <w:delText>＜記載場所＞</w:delText>
              </w:r>
            </w:del>
          </w:p>
          <w:p w14:paraId="6A19778C" w14:textId="4C8D4E72" w:rsidR="00EB67B8" w:rsidDel="00D25198" w:rsidRDefault="00EB67B8" w:rsidP="000A1552">
            <w:pPr>
              <w:rPr>
                <w:del w:id="8" w:author="島田 拓海" w:date="2025-11-20T15:01:00Z" w16du:dateUtc="2025-11-20T06:01:00Z"/>
              </w:rPr>
            </w:pPr>
            <w:del w:id="9" w:author="島田 拓海" w:date="2025-11-20T15:01:00Z" w16du:dateUtc="2025-11-20T06:01:00Z">
              <w:r w:rsidDel="00D25198">
                <w:rPr>
                  <w:rFonts w:hint="eastAsia"/>
                </w:rPr>
                <w:delText xml:space="preserve">　</w:delText>
              </w:r>
            </w:del>
          </w:p>
          <w:p w14:paraId="6E0C24D3" w14:textId="640743D4" w:rsidR="00EB67B8" w:rsidDel="00D25198" w:rsidRDefault="00EB67B8" w:rsidP="000A1552">
            <w:pPr>
              <w:rPr>
                <w:del w:id="10" w:author="島田 拓海" w:date="2025-11-20T15:01:00Z" w16du:dateUtc="2025-11-20T06:01:00Z"/>
              </w:rPr>
            </w:pPr>
          </w:p>
          <w:p w14:paraId="702FE063" w14:textId="05C202BF" w:rsidR="00BE4D20" w:rsidDel="00D25198" w:rsidRDefault="00BE4D20" w:rsidP="000A1552">
            <w:pPr>
              <w:rPr>
                <w:del w:id="11" w:author="島田 拓海" w:date="2025-11-20T15:01:00Z" w16du:dateUtc="2025-11-20T06:01:00Z"/>
              </w:rPr>
            </w:pPr>
          </w:p>
          <w:p w14:paraId="62EDB33A" w14:textId="7EF00DFC" w:rsidR="000A1552" w:rsidDel="00D25198" w:rsidRDefault="000A1552" w:rsidP="000A1552">
            <w:pPr>
              <w:rPr>
                <w:del w:id="12" w:author="島田 拓海" w:date="2025-11-20T15:01:00Z" w16du:dateUtc="2025-11-20T06:01:00Z"/>
              </w:rPr>
            </w:pPr>
          </w:p>
          <w:p w14:paraId="5401AC95" w14:textId="5A556A04" w:rsidR="000A1552" w:rsidDel="00D25198" w:rsidRDefault="000A1552" w:rsidP="000A1552">
            <w:pPr>
              <w:rPr>
                <w:del w:id="13" w:author="島田 拓海" w:date="2025-11-20T15:01:00Z" w16du:dateUtc="2025-11-20T06:01:00Z"/>
              </w:rPr>
            </w:pPr>
          </w:p>
          <w:p w14:paraId="5F46BB46" w14:textId="19D103D5" w:rsidR="00F101AA" w:rsidDel="00D25198" w:rsidRDefault="00F101AA" w:rsidP="000A1552">
            <w:pPr>
              <w:rPr>
                <w:del w:id="14" w:author="島田 拓海" w:date="2025-11-20T15:01:00Z" w16du:dateUtc="2025-11-20T06:01:00Z"/>
              </w:rPr>
            </w:pPr>
          </w:p>
        </w:tc>
      </w:tr>
    </w:tbl>
    <w:p w14:paraId="5A80D72D" w14:textId="6B4EC28C" w:rsidR="00FF39DF" w:rsidDel="00D25198" w:rsidRDefault="00FF39DF" w:rsidP="00EB67B8">
      <w:pPr>
        <w:rPr>
          <w:del w:id="15" w:author="島田 拓海" w:date="2025-11-20T15:01:00Z" w16du:dateUtc="2025-11-20T06:01:00Z"/>
        </w:rPr>
      </w:pPr>
    </w:p>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lastRenderedPageBreak/>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7458228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職員の確保</w:t>
      </w:r>
      <w:r w:rsidR="00BE4D20">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B971449" w14:textId="3C378CA7" w:rsidR="003E49E8" w:rsidRDefault="00BE4D20" w:rsidP="000A1552">
      <w:pPr>
        <w:ind w:leftChars="200" w:left="420" w:firstLineChars="100" w:firstLine="210"/>
      </w:pPr>
      <w:r>
        <w:rPr>
          <w:rFonts w:hint="eastAsia"/>
        </w:rPr>
        <w:t>福祉保健活動拠点</w:t>
      </w:r>
      <w:r w:rsidR="000A1552" w:rsidRPr="000A1552">
        <w:rPr>
          <w:rFonts w:hint="eastAsia"/>
        </w:rPr>
        <w:t>を運営していく上で、</w:t>
      </w:r>
      <w:r>
        <w:rPr>
          <w:rFonts w:hint="eastAsia"/>
        </w:rPr>
        <w:t>必要な職員の確保、適正な配置についての</w:t>
      </w:r>
      <w:r w:rsidR="000A1552" w:rsidRPr="000A1552">
        <w:rPr>
          <w:rFonts w:hint="eastAsia"/>
        </w:rPr>
        <w:t>考え</w:t>
      </w:r>
      <w:r>
        <w:rPr>
          <w:rFonts w:hint="eastAsia"/>
        </w:rPr>
        <w:t>や計画</w:t>
      </w:r>
      <w:r w:rsidR="000A1552" w:rsidRPr="000A1552">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BE4D20">
        <w:trPr>
          <w:trHeight w:val="1866"/>
        </w:trPr>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19C4C4B1" w14:textId="77777777" w:rsidR="00F101AA" w:rsidRDefault="00F101AA" w:rsidP="000A1552"/>
        </w:tc>
      </w:tr>
    </w:tbl>
    <w:p w14:paraId="0ADDD142" w14:textId="77777777" w:rsidR="00EB67B8" w:rsidRDefault="00EB67B8"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999840A" w:rsidR="003E49E8" w:rsidRDefault="00BE4D20" w:rsidP="000A1552">
      <w:pPr>
        <w:ind w:firstLineChars="300" w:firstLine="630"/>
      </w:pPr>
      <w:r>
        <w:rPr>
          <w:rFonts w:hint="eastAsia"/>
        </w:rPr>
        <w:t>福祉保健活動拠点</w:t>
      </w:r>
      <w:r w:rsidR="000A1552" w:rsidRPr="000A1552">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0BEB2C7C"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2EBCCD4E"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8F73B3">
        <w:rPr>
          <w:rFonts w:ascii="ＭＳ ゴシック" w:eastAsia="ＭＳ ゴシック" w:hAnsi="ＭＳ ゴシック" w:hint="eastAsia"/>
        </w:rPr>
        <w:t>等</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1EEC24D0"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68429F">
        <w:rPr>
          <w:rFonts w:ascii="ＭＳ ゴシック" w:eastAsia="ＭＳ ゴシック" w:hAnsi="ＭＳ ゴシック" w:hint="eastAsia"/>
        </w:rPr>
        <w:t>防災</w:t>
      </w:r>
      <w:r w:rsidR="0068429F" w:rsidRPr="000C6994">
        <w:rPr>
          <w:rFonts w:ascii="ＭＳ ゴシック" w:eastAsia="ＭＳ ゴシック" w:hAnsi="ＭＳ ゴシック" w:hint="eastAsia"/>
          <w:iCs/>
          <w:color w:val="000000" w:themeColor="text1"/>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4638FA14" w14:textId="74716B57" w:rsidR="00B12460" w:rsidRDefault="00706660" w:rsidP="00897C4C">
      <w:pPr>
        <w:ind w:leftChars="200" w:left="420" w:firstLineChars="100" w:firstLine="210"/>
      </w:pPr>
      <w:r>
        <w:rPr>
          <w:rFonts w:hint="eastAsia"/>
        </w:rPr>
        <w:t>震災や風水害等</w:t>
      </w:r>
      <w:r w:rsidR="00193B42">
        <w:rPr>
          <w:rFonts w:hint="eastAsia"/>
        </w:rPr>
        <w:t>の防災</w:t>
      </w:r>
      <w:r w:rsidR="00C11E63">
        <w:rPr>
          <w:rFonts w:hint="eastAsia"/>
        </w:rPr>
        <w:t>へ</w:t>
      </w:r>
      <w:r>
        <w:rPr>
          <w:rFonts w:hint="eastAsia"/>
        </w:rPr>
        <w:t>の取組</w:t>
      </w:r>
      <w:r w:rsidR="00C11E63">
        <w:rPr>
          <w:rFonts w:hint="eastAsia"/>
        </w:rPr>
        <w:t>や</w:t>
      </w:r>
      <w:r w:rsidR="00C11E63" w:rsidRPr="000C6994">
        <w:rPr>
          <w:rFonts w:hint="eastAsia"/>
          <w:iCs/>
          <w:color w:val="000000" w:themeColor="text1"/>
        </w:rPr>
        <w:t>感染症の発生・まん延に備えるための取組</w:t>
      </w:r>
      <w:r>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EE737C">
        <w:trPr>
          <w:trHeight w:val="1800"/>
        </w:trPr>
        <w:tc>
          <w:tcPr>
            <w:tcW w:w="9457"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3A191A63" w:rsidR="00A3581E" w:rsidRDefault="00A3581E" w:rsidP="00A3581E">
      <w:pPr>
        <w:ind w:left="420" w:firstLine="210"/>
      </w:pPr>
      <w:r>
        <w:rPr>
          <w:rFonts w:hint="eastAsia"/>
        </w:rPr>
        <w:t>公の施設として、</w:t>
      </w:r>
      <w:r w:rsidRPr="007D76DA">
        <w:rPr>
          <w:rFonts w:hint="eastAsia"/>
        </w:rPr>
        <w:t>市民</w:t>
      </w:r>
      <w:r>
        <w:rPr>
          <w:rFonts w:hint="eastAsia"/>
        </w:rPr>
        <w:t>及び</w:t>
      </w:r>
      <w:r w:rsidR="00BE4D20">
        <w:rPr>
          <w:rFonts w:hint="eastAsia"/>
        </w:rPr>
        <w:t>団体等</w:t>
      </w:r>
      <w:r w:rsidRPr="007D76DA">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941C033"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w:t>
      </w:r>
      <w:ins w:id="16" w:author="桑原 徹" w:date="2025-12-10T15:57:00Z" w16du:dateUtc="2025-12-10T06:57:00Z">
        <w:r w:rsidR="00217D6A">
          <w:rPr>
            <w:rFonts w:ascii="ＭＳ ゴシック" w:eastAsia="ＭＳ ゴシック" w:hAnsi="ＭＳ ゴシック" w:hint="eastAsia"/>
          </w:rPr>
          <w:t>及び</w:t>
        </w:r>
      </w:ins>
      <w:del w:id="17" w:author="桑原 徹" w:date="2025-12-10T15:57:00Z" w16du:dateUtc="2025-12-10T06:57:00Z">
        <w:r w:rsidRPr="00AD4F46" w:rsidDel="00217D6A">
          <w:rPr>
            <w:rFonts w:ascii="ＭＳ ゴシック" w:eastAsia="ＭＳ ゴシック" w:hAnsi="ＭＳ ゴシック"/>
          </w:rPr>
          <w:delText>・</w:delText>
        </w:r>
      </w:del>
      <w:r w:rsidRPr="00AD4F46">
        <w:rPr>
          <w:rFonts w:ascii="ＭＳ ゴシック" w:eastAsia="ＭＳ ゴシック" w:hAnsi="ＭＳ ゴシック"/>
        </w:rPr>
        <w:t>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55D4C48F" w:rsidR="00EB67B8" w:rsidRDefault="00EB67B8" w:rsidP="000A1552"/>
          <w:p w14:paraId="5E858959" w14:textId="77777777" w:rsidR="00BE4D20" w:rsidRDefault="00BE4D20" w:rsidP="000A1552"/>
          <w:p w14:paraId="0355B2C4" w14:textId="147665CD" w:rsidR="000A1552" w:rsidRDefault="000A1552" w:rsidP="000A1552"/>
          <w:p w14:paraId="1D2C1BAD" w14:textId="77777777" w:rsidR="00BE4D20" w:rsidRDefault="00BE4D20"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1C1CFB16"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w:t>
      </w:r>
      <w:r w:rsidR="008F73B3">
        <w:rPr>
          <w:rFonts w:ascii="ＭＳ ゴシック" w:eastAsia="ＭＳ ゴシック" w:hAnsi="ＭＳ ゴシック" w:hint="eastAsia"/>
        </w:rPr>
        <w:t>、</w:t>
      </w:r>
      <w:r w:rsidRPr="00AD4F46">
        <w:rPr>
          <w:rFonts w:ascii="ＭＳ ゴシック" w:eastAsia="ＭＳ ゴシック" w:hAnsi="ＭＳ ゴシック"/>
        </w:rPr>
        <w:t>情報公開、人権尊重</w:t>
      </w:r>
      <w:r w:rsidR="008F73B3">
        <w:rPr>
          <w:rFonts w:ascii="ＭＳ ゴシック" w:eastAsia="ＭＳ ゴシック" w:hAnsi="ＭＳ ゴシック" w:hint="eastAsia"/>
        </w:rPr>
        <w:t>の取組</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43F30EA6" w:rsidR="000A1552" w:rsidRDefault="000A1552" w:rsidP="000A1552"/>
          <w:p w14:paraId="5E85BEAF" w14:textId="77777777" w:rsidR="00BE4D20" w:rsidRDefault="00BE4D20" w:rsidP="000A1552"/>
          <w:p w14:paraId="5476A686" w14:textId="77777777" w:rsidR="00BE4D20" w:rsidRDefault="00BE4D20"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7D5BBB78"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r w:rsidR="00EE1C89">
        <w:rPr>
          <w:rFonts w:ascii="ＭＳ ゴシック" w:eastAsia="ＭＳ ゴシック" w:hAnsi="ＭＳ ゴシック" w:hint="eastAsia"/>
        </w:rPr>
        <w:t>について</w:t>
      </w:r>
    </w:p>
    <w:p w14:paraId="44FF6833" w14:textId="0A3C379A" w:rsidR="003E49E8" w:rsidRDefault="007D0680" w:rsidP="000A1552">
      <w:pPr>
        <w:ind w:leftChars="200" w:left="420" w:firstLineChars="100" w:firstLine="210"/>
      </w:pPr>
      <w:r w:rsidRPr="007D0680">
        <w:rPr>
          <w:rFonts w:hint="eastAsia"/>
        </w:rPr>
        <w:t>横浜市地球温暖化対策実行計画</w:t>
      </w:r>
      <w:r>
        <w:rPr>
          <w:rFonts w:hint="eastAsia"/>
        </w:rPr>
        <w:t>、</w:t>
      </w:r>
      <w:r w:rsidR="005A7861" w:rsidRPr="005A7861">
        <w:rPr>
          <w:rFonts w:hint="eastAsia"/>
        </w:rPr>
        <w:t>ヨコハマ</w:t>
      </w:r>
      <w:r w:rsidR="00312DE9">
        <w:rPr>
          <w:rFonts w:hint="eastAsia"/>
        </w:rPr>
        <w:t xml:space="preserve">　プラ5.3（ごみ）計画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4BF12B3F" w:rsidR="00EB67B8" w:rsidRDefault="00EB67B8" w:rsidP="000A1552"/>
          <w:p w14:paraId="7E14EA66" w14:textId="77777777" w:rsidR="00BE4D20" w:rsidRDefault="00BE4D20" w:rsidP="000A1552"/>
          <w:p w14:paraId="202F68D0" w14:textId="77777777" w:rsidR="00BE4D20" w:rsidRDefault="00BE4D20" w:rsidP="000A1552"/>
          <w:p w14:paraId="08E48716" w14:textId="77777777" w:rsidR="00F101AA" w:rsidRDefault="00F101AA" w:rsidP="000A1552"/>
        </w:tc>
      </w:tr>
    </w:tbl>
    <w:p w14:paraId="39D926AD" w14:textId="03713515" w:rsidR="00EB67B8" w:rsidRDefault="00EB67B8" w:rsidP="00EB67B8"/>
    <w:p w14:paraId="290E1B01" w14:textId="77777777" w:rsidR="00BE4D20" w:rsidRDefault="00BE4D20"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624817C5"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BE4D20">
        <w:rPr>
          <w:rFonts w:ascii="ＭＳ ゴシック" w:eastAsia="ＭＳ ゴシック" w:hAnsi="ＭＳ ゴシック" w:hint="eastAsia"/>
        </w:rPr>
        <w:t>施設の提供について</w:t>
      </w:r>
    </w:p>
    <w:p w14:paraId="3429DCE1" w14:textId="27042850"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BE4D20">
        <w:rPr>
          <w:rFonts w:ascii="ＭＳ ゴシック" w:eastAsia="ＭＳ ゴシック" w:hAnsi="ＭＳ ゴシック" w:hint="eastAsia"/>
        </w:rPr>
        <w:t>利用団体との関係性の構築・支援</w:t>
      </w:r>
      <w:r w:rsidR="00DE5A05" w:rsidRPr="00AD4F46">
        <w:rPr>
          <w:rFonts w:ascii="ＭＳ ゴシック" w:eastAsia="ＭＳ ゴシック" w:hAnsi="ＭＳ ゴシック" w:hint="eastAsia"/>
        </w:rPr>
        <w:t>について</w:t>
      </w:r>
    </w:p>
    <w:p w14:paraId="506917A1" w14:textId="3C44875E" w:rsidR="003E49E8" w:rsidRDefault="00BE4D20" w:rsidP="000A1552">
      <w:pPr>
        <w:ind w:leftChars="300" w:left="630" w:firstLineChars="100" w:firstLine="210"/>
      </w:pPr>
      <w:r>
        <w:rPr>
          <w:rFonts w:hint="eastAsia"/>
        </w:rPr>
        <w:t>利用団体の情報を把握し、支援するための取組について、具体的に</w:t>
      </w:r>
      <w:r w:rsidR="00752EC3"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AAF0577" w:rsidR="00EB67B8" w:rsidRDefault="00EB67B8" w:rsidP="000A1552"/>
          <w:p w14:paraId="2771ACCE" w14:textId="77777777" w:rsidR="007C1E08" w:rsidRDefault="007C1E08" w:rsidP="000A1552"/>
          <w:p w14:paraId="59DF0045" w14:textId="77777777" w:rsidR="00F101AA" w:rsidRDefault="00F101AA" w:rsidP="000A1552"/>
        </w:tc>
      </w:tr>
    </w:tbl>
    <w:p w14:paraId="15D33177" w14:textId="77777777" w:rsidR="00EB67B8" w:rsidRDefault="00EB67B8" w:rsidP="00EB67B8"/>
    <w:p w14:paraId="621D6AC2" w14:textId="0F85133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892B55">
        <w:rPr>
          <w:rFonts w:ascii="ＭＳ ゴシック" w:eastAsia="ＭＳ ゴシック" w:hAnsi="ＭＳ ゴシック" w:hint="eastAsia"/>
        </w:rPr>
        <w:t>施設の利用促進について</w:t>
      </w:r>
    </w:p>
    <w:p w14:paraId="58F6A899" w14:textId="0F55AFB9" w:rsidR="003E49E8" w:rsidRDefault="00892B55" w:rsidP="000A1552">
      <w:pPr>
        <w:ind w:leftChars="300" w:left="630" w:firstLineChars="100" w:firstLine="210"/>
      </w:pPr>
      <w:r>
        <w:rPr>
          <w:rFonts w:hint="eastAsia"/>
        </w:rPr>
        <w:t>施設稼働率の数値目標及びボランティア等の育成支援を踏まえた利用促進の方針について、具体的に</w:t>
      </w:r>
      <w:r w:rsidR="000A1552"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4EFF1701" w:rsidR="00B80308" w:rsidRDefault="00B80308" w:rsidP="000A1552"/>
          <w:p w14:paraId="2B2255BC" w14:textId="77777777" w:rsidR="007C1E08" w:rsidRDefault="007C1E08" w:rsidP="000A1552"/>
          <w:p w14:paraId="6BBAAA47" w14:textId="77777777" w:rsidR="000A1552" w:rsidRDefault="000A1552" w:rsidP="000A1552"/>
          <w:p w14:paraId="73236252" w14:textId="13537FFA" w:rsidR="000A1552" w:rsidRDefault="000A1552" w:rsidP="000A1552"/>
          <w:p w14:paraId="0561650D" w14:textId="77777777" w:rsidR="007C1E08" w:rsidRDefault="007C1E08" w:rsidP="000A1552"/>
          <w:p w14:paraId="2F7FDFCC" w14:textId="77777777" w:rsidR="00F101AA" w:rsidRDefault="00F101AA" w:rsidP="000A1552"/>
        </w:tc>
      </w:tr>
    </w:tbl>
    <w:p w14:paraId="7DAECB4B" w14:textId="77777777" w:rsidR="00B80308" w:rsidRDefault="00B80308" w:rsidP="00B80308"/>
    <w:p w14:paraId="36828940" w14:textId="77777777" w:rsidR="00B80308" w:rsidRDefault="00B80308" w:rsidP="00B80308"/>
    <w:p w14:paraId="48D83A23" w14:textId="662D112F"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7C1E08">
        <w:rPr>
          <w:rFonts w:ascii="ＭＳ ゴシック" w:eastAsia="ＭＳ ゴシック" w:hAnsi="ＭＳ ゴシック" w:hint="eastAsia"/>
        </w:rPr>
        <w:t>ボランティアに関する事業について</w:t>
      </w:r>
    </w:p>
    <w:p w14:paraId="2A3B1B0C" w14:textId="2B6D46D3" w:rsidR="007D76DA" w:rsidRPr="00AD4F46" w:rsidRDefault="007C1E08" w:rsidP="007D76DA">
      <w:pPr>
        <w:ind w:firstLineChars="200" w:firstLine="420"/>
        <w:rPr>
          <w:rFonts w:ascii="ＭＳ ゴシック" w:eastAsia="ＭＳ ゴシック" w:hAnsi="ＭＳ ゴシック"/>
        </w:rPr>
      </w:pPr>
      <w:r>
        <w:rPr>
          <w:rFonts w:ascii="ＭＳ ゴシック" w:eastAsia="ＭＳ ゴシック" w:hAnsi="ＭＳ ゴシック"/>
        </w:rPr>
        <w:t xml:space="preserve">ア　</w:t>
      </w:r>
      <w:r w:rsidRPr="007C1E08">
        <w:rPr>
          <w:rFonts w:ascii="ＭＳ ゴシック" w:eastAsia="ＭＳ ゴシック" w:hAnsi="ＭＳ ゴシック" w:hint="eastAsia"/>
        </w:rPr>
        <w:t>ボランティアに関する情報収集、分析及び計画立案について</w:t>
      </w:r>
    </w:p>
    <w:p w14:paraId="58363071" w14:textId="609B03FC" w:rsidR="003E49E8" w:rsidRDefault="007C1E08" w:rsidP="007C1E08">
      <w:pPr>
        <w:ind w:leftChars="300" w:left="630" w:firstLineChars="100" w:firstLine="210"/>
      </w:pPr>
      <w:r>
        <w:rPr>
          <w:rFonts w:hint="eastAsia"/>
        </w:rPr>
        <w:t>支援を必要とする人・団体のニーズに関する情報収集、地域のニーズ等の分析及びそれらに基づいて事業の計画立案を行う方針等について、具体的に記載してください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5F3FD500" w:rsidR="000A1552" w:rsidRDefault="000A1552" w:rsidP="000A1552"/>
          <w:p w14:paraId="2EDB5AAF" w14:textId="77777777" w:rsidR="007C1E08" w:rsidRDefault="007C1E08" w:rsidP="000A1552"/>
          <w:p w14:paraId="26B54637" w14:textId="77777777" w:rsidR="00F101AA" w:rsidRDefault="00F101AA" w:rsidP="000A1552"/>
          <w:p w14:paraId="664289D7" w14:textId="3032C4D1" w:rsidR="007C1E08" w:rsidRDefault="007C1E08" w:rsidP="000A1552"/>
        </w:tc>
      </w:tr>
    </w:tbl>
    <w:p w14:paraId="4F7265CE" w14:textId="77777777" w:rsidR="00B80308" w:rsidRDefault="00B80308" w:rsidP="00B80308"/>
    <w:p w14:paraId="72B8682C" w14:textId="6F55E904"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7C1E08" w:rsidRPr="007C1E08">
        <w:rPr>
          <w:rFonts w:ascii="ＭＳ ゴシック" w:eastAsia="ＭＳ ゴシック" w:hAnsi="ＭＳ ゴシック" w:hint="eastAsia"/>
        </w:rPr>
        <w:t>ボランティアに関する広報及び情報提供について</w:t>
      </w:r>
    </w:p>
    <w:p w14:paraId="76EB3AA2" w14:textId="3727532F" w:rsidR="003E49E8" w:rsidRDefault="007C1E08" w:rsidP="007C1E08">
      <w:pPr>
        <w:ind w:leftChars="300" w:left="630" w:firstLineChars="100" w:firstLine="210"/>
      </w:pPr>
      <w:r>
        <w:rPr>
          <w:rFonts w:hint="eastAsia"/>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683595C9" w14:textId="77777777" w:rsidR="00B80308" w:rsidRDefault="00B80308" w:rsidP="000A1552"/>
          <w:p w14:paraId="1A3078E3" w14:textId="77777777" w:rsidR="00F101AA" w:rsidRDefault="00F101AA" w:rsidP="000A1552"/>
          <w:p w14:paraId="6AC03EF2" w14:textId="046E654A" w:rsidR="007C1E08" w:rsidRDefault="007C1E08" w:rsidP="000A1552"/>
        </w:tc>
      </w:tr>
    </w:tbl>
    <w:p w14:paraId="4B0B067C" w14:textId="77777777" w:rsidR="00B80308" w:rsidRDefault="00B80308" w:rsidP="00B80308"/>
    <w:p w14:paraId="0104B145" w14:textId="624F45A1"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7C1E08" w:rsidRPr="007C1E08">
        <w:rPr>
          <w:rFonts w:ascii="ＭＳ ゴシック" w:eastAsia="ＭＳ ゴシック" w:hAnsi="ＭＳ ゴシック" w:hint="eastAsia"/>
        </w:rPr>
        <w:t>ボランティアに関する相談・紹介について</w:t>
      </w:r>
    </w:p>
    <w:p w14:paraId="4BCC20AE" w14:textId="5EDE576E" w:rsidR="003E49E8" w:rsidRDefault="007C1E08" w:rsidP="007C1E08">
      <w:pPr>
        <w:ind w:leftChars="337" w:left="708" w:firstLineChars="67" w:firstLine="141"/>
      </w:pPr>
      <w:r>
        <w:rPr>
          <w:rFonts w:hint="eastAsia"/>
        </w:rPr>
        <w:t>ボランティアに関する相談・紹介の方法と、ボランティアコーディネートを推進するための計</w:t>
      </w:r>
      <w:r>
        <w:rPr>
          <w:rFonts w:hint="eastAsia"/>
        </w:rPr>
        <w:lastRenderedPageBreak/>
        <w:t>画について、具体的に記載してください。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1A5FAD85"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エ　</w:t>
      </w:r>
      <w:r w:rsidR="007C1E08" w:rsidRPr="007C1E08">
        <w:rPr>
          <w:rFonts w:ascii="ＭＳ ゴシック" w:eastAsia="ＭＳ ゴシック" w:hAnsi="ＭＳ ゴシック" w:hint="eastAsia"/>
        </w:rPr>
        <w:t>ボランティアの育成・支援について</w:t>
      </w:r>
    </w:p>
    <w:p w14:paraId="58E3BF43" w14:textId="6CDF66BE" w:rsidR="003E49E8" w:rsidRDefault="007C1E08" w:rsidP="007C1E08">
      <w:pPr>
        <w:ind w:leftChars="300" w:left="630" w:firstLineChars="100" w:firstLine="210"/>
      </w:pPr>
      <w:r>
        <w:rPr>
          <w:rFonts w:hint="eastAsia"/>
        </w:rPr>
        <w:t>ボランティアの発掘・育成のために実施する事業の計画や、ボランティア団体及び活動者への支援策について、具体的に記載してください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597DFF78"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15329A" w:rsidRPr="0015329A">
        <w:rPr>
          <w:rFonts w:ascii="ＭＳ ゴシック" w:eastAsia="ＭＳ ゴシック" w:hAnsi="ＭＳ ゴシック" w:hint="eastAsia"/>
        </w:rPr>
        <w:t>他の関連組織とのネットワークについて</w:t>
      </w:r>
    </w:p>
    <w:p w14:paraId="622EDB89" w14:textId="52281F98"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15329A" w:rsidRPr="0015329A">
        <w:rPr>
          <w:rFonts w:ascii="ＭＳ ゴシック" w:eastAsia="ＭＳ ゴシック" w:hAnsi="ＭＳ ゴシック" w:hint="eastAsia"/>
        </w:rPr>
        <w:t>関係機関及び地域団体との連携について</w:t>
      </w:r>
    </w:p>
    <w:p w14:paraId="47D703F8" w14:textId="374D49E1" w:rsidR="003E49E8" w:rsidRDefault="0015329A" w:rsidP="00FC1BE5">
      <w:pPr>
        <w:ind w:leftChars="300" w:left="630" w:firstLineChars="100" w:firstLine="210"/>
      </w:pPr>
      <w:r w:rsidRPr="0015329A">
        <w:rPr>
          <w:rFonts w:hint="eastAsia"/>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03052C22" w14:textId="360C2A80"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15329A">
        <w:rPr>
          <w:rFonts w:ascii="ＭＳ ゴシック" w:eastAsia="ＭＳ ゴシック" w:hAnsi="ＭＳ ゴシック" w:hint="eastAsia"/>
        </w:rPr>
        <w:t>区行政との協働</w:t>
      </w:r>
      <w:r w:rsidR="00DE5A05" w:rsidRPr="00AD4F46">
        <w:rPr>
          <w:rFonts w:ascii="ＭＳ ゴシック" w:eastAsia="ＭＳ ゴシック" w:hAnsi="ＭＳ ゴシック" w:hint="eastAsia"/>
        </w:rPr>
        <w:t>について</w:t>
      </w:r>
    </w:p>
    <w:p w14:paraId="5204F338" w14:textId="4EA97760" w:rsidR="002E47FC" w:rsidRDefault="002E47FC" w:rsidP="0015329A">
      <w:pPr>
        <w:ind w:leftChars="200" w:left="630" w:hangingChars="100" w:hanging="210"/>
      </w:pPr>
      <w:r>
        <w:rPr>
          <w:rFonts w:hint="eastAsia"/>
        </w:rPr>
        <w:t xml:space="preserve">　　</w:t>
      </w:r>
      <w:r w:rsidR="0015329A">
        <w:rPr>
          <w:rFonts w:hint="eastAsia"/>
        </w:rPr>
        <w:t>区地域福祉保健計画、区運営方針、区の事業等を踏まえたうえで、区行政との連携について、具体的な計画を記載してください</w:t>
      </w:r>
      <w:r w:rsidR="008076DA" w:rsidRPr="008076DA">
        <w:rPr>
          <w:rFonts w:hint="eastAsia"/>
        </w:rPr>
        <w:t>。</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lastRenderedPageBreak/>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6B601AAC"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(2)運営費の効率性</w:t>
      </w:r>
      <w:r w:rsidR="00DE5A05" w:rsidRPr="00B00DD5">
        <w:rPr>
          <w:rFonts w:ascii="ＭＳ ゴシック" w:eastAsia="ＭＳ ゴシック" w:hAnsi="ＭＳ ゴシック" w:hint="eastAsia"/>
        </w:rPr>
        <w:t>について</w:t>
      </w:r>
    </w:p>
    <w:p w14:paraId="140E6076" w14:textId="6CD6CBF4" w:rsidR="003E49E8" w:rsidRDefault="00703EAE" w:rsidP="00703EAE">
      <w:pPr>
        <w:ind w:firstLineChars="300" w:firstLine="630"/>
      </w:pPr>
      <w:r w:rsidRPr="00703EAE">
        <w:rPr>
          <w:rFonts w:hint="eastAsia"/>
        </w:rPr>
        <w:t>運営費等</w:t>
      </w:r>
      <w:r w:rsidR="00A617E2">
        <w:rPr>
          <w:rFonts w:hint="eastAsia"/>
        </w:rPr>
        <w:t>について</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18842940" w14:textId="77777777" w:rsidR="00F101AA" w:rsidRDefault="00F101AA" w:rsidP="000A1552"/>
          <w:p w14:paraId="212F3666" w14:textId="77777777" w:rsidR="00B80308" w:rsidRDefault="00B80308" w:rsidP="000A1552"/>
        </w:tc>
      </w:tr>
    </w:tbl>
    <w:p w14:paraId="4A92E573" w14:textId="191F7F29" w:rsidR="00B80308" w:rsidRDefault="00B80308" w:rsidP="00906EE6"/>
    <w:p w14:paraId="06C827D2" w14:textId="77777777" w:rsidR="0055197F" w:rsidRPr="000C6994" w:rsidRDefault="0055197F" w:rsidP="0055197F">
      <w:pPr>
        <w:rPr>
          <w:rFonts w:ascii="ＭＳ ゴシック" w:eastAsia="ＭＳ ゴシック" w:hAnsi="ＭＳ ゴシック"/>
          <w:u w:val="single"/>
        </w:rPr>
      </w:pPr>
      <w:r w:rsidRPr="000C6994">
        <w:rPr>
          <w:rFonts w:ascii="ＭＳ ゴシック" w:eastAsia="ＭＳ ゴシック" w:hAnsi="ＭＳ ゴシック" w:hint="eastAsia"/>
          <w:u w:val="single"/>
        </w:rPr>
        <w:t>７　自主事業（指定管理事業以外）の実施</w:t>
      </w:r>
    </w:p>
    <w:p w14:paraId="47AC496D" w14:textId="77777777" w:rsidR="0055197F" w:rsidRPr="0055197F" w:rsidRDefault="0055197F" w:rsidP="0055197F">
      <w:r w:rsidRPr="0055197F">
        <w:rPr>
          <w:rFonts w:hint="eastAsia"/>
        </w:rPr>
        <w:t xml:space="preserve">　　自主事業（Ａ型又はＢ型）の実施について提案がある場合は記載してください。</w:t>
      </w:r>
    </w:p>
    <w:tbl>
      <w:tblPr>
        <w:tblStyle w:val="a7"/>
        <w:tblW w:w="0" w:type="auto"/>
        <w:tblInd w:w="279" w:type="dxa"/>
        <w:tblLook w:val="04A0" w:firstRow="1" w:lastRow="0" w:firstColumn="1" w:lastColumn="0" w:noHBand="0" w:noVBand="1"/>
      </w:tblPr>
      <w:tblGrid>
        <w:gridCol w:w="9457"/>
      </w:tblGrid>
      <w:tr w:rsidR="0055197F" w:rsidRPr="0055197F" w14:paraId="7EF38B2B" w14:textId="77777777" w:rsidTr="00497423">
        <w:tc>
          <w:tcPr>
            <w:tcW w:w="9457" w:type="dxa"/>
            <w:tcBorders>
              <w:bottom w:val="single" w:sz="4" w:space="0" w:color="auto"/>
            </w:tcBorders>
          </w:tcPr>
          <w:p w14:paraId="3789C5E5" w14:textId="77777777" w:rsidR="0055197F" w:rsidRPr="0055197F" w:rsidRDefault="0055197F" w:rsidP="0055197F">
            <w:r w:rsidRPr="0055197F">
              <w:rPr>
                <w:rFonts w:hint="eastAsia"/>
              </w:rPr>
              <w:t>＜記載場所＞</w:t>
            </w:r>
          </w:p>
          <w:p w14:paraId="3B79C03A" w14:textId="77777777" w:rsidR="0055197F" w:rsidRPr="0055197F" w:rsidRDefault="0055197F" w:rsidP="0055197F"/>
          <w:p w14:paraId="48D04956" w14:textId="77777777" w:rsidR="0055197F" w:rsidRPr="0055197F" w:rsidRDefault="0055197F" w:rsidP="0055197F"/>
          <w:p w14:paraId="799A4107" w14:textId="77777777" w:rsidR="0055197F" w:rsidRPr="0055197F" w:rsidRDefault="0055197F" w:rsidP="0055197F"/>
          <w:p w14:paraId="2DBDB31D" w14:textId="77777777" w:rsidR="0055197F" w:rsidRPr="0055197F" w:rsidRDefault="0055197F" w:rsidP="0055197F"/>
          <w:p w14:paraId="618D25E4" w14:textId="77777777" w:rsidR="0055197F" w:rsidRPr="0055197F" w:rsidRDefault="0055197F" w:rsidP="0055197F"/>
        </w:tc>
      </w:tr>
    </w:tbl>
    <w:p w14:paraId="29E40E2C" w14:textId="77777777" w:rsidR="0055197F" w:rsidRDefault="0055197F" w:rsidP="00906EE6"/>
    <w:sectPr w:rsidR="0055197F"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島田 拓海">
    <w15:presenceInfo w15:providerId="AD" w15:userId="S::ta13-shimada@city.yokohama.lg.jp::ab2b363a-5f61-4b3d-bb0b-cf42c36a28ad"/>
  </w15:person>
  <w15:person w15:author="桑原 徹">
    <w15:presenceInfo w15:providerId="AD" w15:userId="S::to00-kuwabara@city.yokohama.lg.jp::15723b17-1e96-49be-a519-cd25873402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markup="0"/>
  <w:trackRevisions/>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33C8"/>
    <w:rsid w:val="00095309"/>
    <w:rsid w:val="00097EBD"/>
    <w:rsid w:val="000A1552"/>
    <w:rsid w:val="000A3F40"/>
    <w:rsid w:val="000A7E6A"/>
    <w:rsid w:val="000B1949"/>
    <w:rsid w:val="000B2F18"/>
    <w:rsid w:val="000C699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17D6A"/>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95FF8"/>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5197F"/>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935AB"/>
    <w:rsid w:val="006A452D"/>
    <w:rsid w:val="006A51EF"/>
    <w:rsid w:val="006B7205"/>
    <w:rsid w:val="006D2020"/>
    <w:rsid w:val="006E1E95"/>
    <w:rsid w:val="006E26AB"/>
    <w:rsid w:val="006F1B25"/>
    <w:rsid w:val="006F1B68"/>
    <w:rsid w:val="006F51C7"/>
    <w:rsid w:val="007004A4"/>
    <w:rsid w:val="00701700"/>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490"/>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2B55"/>
    <w:rsid w:val="00897C4C"/>
    <w:rsid w:val="008B03FD"/>
    <w:rsid w:val="008C27B1"/>
    <w:rsid w:val="008C2D0F"/>
    <w:rsid w:val="008C3836"/>
    <w:rsid w:val="008C62E4"/>
    <w:rsid w:val="008D0F09"/>
    <w:rsid w:val="008D3156"/>
    <w:rsid w:val="008D3E4E"/>
    <w:rsid w:val="008E04AD"/>
    <w:rsid w:val="008E4546"/>
    <w:rsid w:val="008F531D"/>
    <w:rsid w:val="008F6869"/>
    <w:rsid w:val="008F73B3"/>
    <w:rsid w:val="00906EE6"/>
    <w:rsid w:val="00910180"/>
    <w:rsid w:val="00910370"/>
    <w:rsid w:val="00920E14"/>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E0F"/>
    <w:rsid w:val="00A7295B"/>
    <w:rsid w:val="00A755B1"/>
    <w:rsid w:val="00A8102F"/>
    <w:rsid w:val="00A94469"/>
    <w:rsid w:val="00A973C7"/>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5661B"/>
    <w:rsid w:val="00B67F5E"/>
    <w:rsid w:val="00B750F8"/>
    <w:rsid w:val="00B7695C"/>
    <w:rsid w:val="00B76C95"/>
    <w:rsid w:val="00B80308"/>
    <w:rsid w:val="00B838E8"/>
    <w:rsid w:val="00B83D42"/>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1351"/>
    <w:rsid w:val="00CF64DD"/>
    <w:rsid w:val="00D00C41"/>
    <w:rsid w:val="00D07397"/>
    <w:rsid w:val="00D07E21"/>
    <w:rsid w:val="00D15489"/>
    <w:rsid w:val="00D15EB3"/>
    <w:rsid w:val="00D16CFC"/>
    <w:rsid w:val="00D22968"/>
    <w:rsid w:val="00D2347D"/>
    <w:rsid w:val="00D25198"/>
    <w:rsid w:val="00D25FD0"/>
    <w:rsid w:val="00D273FA"/>
    <w:rsid w:val="00D35E08"/>
    <w:rsid w:val="00D448C0"/>
    <w:rsid w:val="00D4708C"/>
    <w:rsid w:val="00D506A0"/>
    <w:rsid w:val="00D54315"/>
    <w:rsid w:val="00D57D56"/>
    <w:rsid w:val="00D62CCB"/>
    <w:rsid w:val="00D654A1"/>
    <w:rsid w:val="00D73F8E"/>
    <w:rsid w:val="00D74114"/>
    <w:rsid w:val="00D766EF"/>
    <w:rsid w:val="00D84A11"/>
    <w:rsid w:val="00D97D63"/>
    <w:rsid w:val="00DC0B17"/>
    <w:rsid w:val="00DC6A59"/>
    <w:rsid w:val="00DC7BFD"/>
    <w:rsid w:val="00DD0FF7"/>
    <w:rsid w:val="00DD5139"/>
    <w:rsid w:val="00DE3CF9"/>
    <w:rsid w:val="00DE5A05"/>
    <w:rsid w:val="00DE6E8A"/>
    <w:rsid w:val="00DF262A"/>
    <w:rsid w:val="00E045F1"/>
    <w:rsid w:val="00E10246"/>
    <w:rsid w:val="00E11062"/>
    <w:rsid w:val="00E20B57"/>
    <w:rsid w:val="00E21AE2"/>
    <w:rsid w:val="00E24137"/>
    <w:rsid w:val="00E374F1"/>
    <w:rsid w:val="00E632F7"/>
    <w:rsid w:val="00E6390C"/>
    <w:rsid w:val="00E67AEB"/>
    <w:rsid w:val="00E710D5"/>
    <w:rsid w:val="00E80F7B"/>
    <w:rsid w:val="00EA089F"/>
    <w:rsid w:val="00EA5A43"/>
    <w:rsid w:val="00EA6773"/>
    <w:rsid w:val="00EB1A08"/>
    <w:rsid w:val="00EB67B8"/>
    <w:rsid w:val="00EB6804"/>
    <w:rsid w:val="00EC490D"/>
    <w:rsid w:val="00EC756D"/>
    <w:rsid w:val="00ED04C7"/>
    <w:rsid w:val="00ED739F"/>
    <w:rsid w:val="00EE1952"/>
    <w:rsid w:val="00EE1C89"/>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551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AFDC4EB-4E38-4CC6-9524-77DE32C7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7</Pages>
  <Words>363</Words>
  <Characters>2073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桑原 徹</cp:lastModifiedBy>
  <cp:revision>71</cp:revision>
  <cp:lastPrinted>2019-10-29T06:34:00Z</cp:lastPrinted>
  <dcterms:created xsi:type="dcterms:W3CDTF">2021-11-16T07:17:00Z</dcterms:created>
  <dcterms:modified xsi:type="dcterms:W3CDTF">2025-12-10T06:57:00Z</dcterms:modified>
</cp:coreProperties>
</file>