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05B6B423" w:rsidR="00A566EE" w:rsidRPr="00F24A99" w:rsidRDefault="00A566EE" w:rsidP="00A566EE">
      <w:pPr>
        <w:ind w:firstLineChars="100" w:firstLine="210"/>
      </w:pPr>
      <w:r w:rsidRPr="00F24A99">
        <w:rPr>
          <w:rFonts w:hint="eastAsia"/>
        </w:rPr>
        <w:t>様式</w:t>
      </w:r>
      <w:r w:rsidR="00793C3F" w:rsidRPr="00F24A99">
        <w:rPr>
          <w:rFonts w:hint="eastAsia"/>
        </w:rPr>
        <w:t>Ｂ</w:t>
      </w:r>
    </w:p>
    <w:p w14:paraId="6546E2A0" w14:textId="5C7988FA" w:rsidR="00A566EE" w:rsidRPr="00F24A99" w:rsidRDefault="00A566EE" w:rsidP="00D654A1">
      <w:pPr>
        <w:wordWrap w:val="0"/>
        <w:jc w:val="right"/>
      </w:pPr>
      <w:r w:rsidRPr="00F24A99">
        <w:rPr>
          <w:rFonts w:hint="eastAsia"/>
        </w:rPr>
        <w:t>令和　　年　　月　　日</w:t>
      </w:r>
      <w:r w:rsidR="00D654A1" w:rsidRPr="00F24A99">
        <w:rPr>
          <w:rFonts w:hint="eastAsia"/>
        </w:rPr>
        <w:t xml:space="preserve">　</w:t>
      </w:r>
    </w:p>
    <w:p w14:paraId="6931AE33" w14:textId="77777777" w:rsidR="00A566EE" w:rsidRPr="00F24A9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F24A99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F24A99" w:rsidRDefault="00FD17E5" w:rsidP="00FD17E5">
      <w:pPr>
        <w:ind w:firstLineChars="50" w:firstLine="105"/>
      </w:pPr>
      <w:r w:rsidRPr="00F24A99">
        <w:rPr>
          <w:rFonts w:hint="eastAsia"/>
        </w:rPr>
        <w:t>(申請先)</w:t>
      </w:r>
    </w:p>
    <w:p w14:paraId="6D97541E" w14:textId="590D5ECA" w:rsidR="00FD17E5" w:rsidRPr="00F24A99" w:rsidRDefault="00FD17E5" w:rsidP="00FD17E5">
      <w:pPr>
        <w:ind w:firstLineChars="100" w:firstLine="210"/>
        <w:rPr>
          <w:lang w:eastAsia="zh-CN"/>
        </w:rPr>
      </w:pPr>
      <w:r w:rsidRPr="00F24A99">
        <w:rPr>
          <w:rFonts w:hint="eastAsia"/>
          <w:lang w:eastAsia="zh-CN"/>
        </w:rPr>
        <w:t>横浜市</w:t>
      </w:r>
      <w:ins w:id="0" w:author="島田 拓海" w:date="2025-11-18T13:02:00Z" w16du:dateUtc="2025-11-18T04:02:00Z">
        <w:r w:rsidR="00F24A99" w:rsidRPr="00F24A99">
          <w:rPr>
            <w:rFonts w:hint="eastAsia"/>
            <w:rPrChange w:id="1" w:author="島田 拓海" w:date="2025-11-18T13:06:00Z" w16du:dateUtc="2025-11-18T04:06:00Z">
              <w:rPr>
                <w:rFonts w:hint="eastAsia"/>
                <w:highlight w:val="cyan"/>
              </w:rPr>
            </w:rPrChange>
          </w:rPr>
          <w:t>西</w:t>
        </w:r>
      </w:ins>
      <w:del w:id="2" w:author="島田 拓海" w:date="2025-11-18T13:02:00Z" w16du:dateUtc="2025-11-18T04:02:00Z">
        <w:r w:rsidR="0078636B" w:rsidRPr="00F24A99" w:rsidDel="00F24A99">
          <w:rPr>
            <w:rFonts w:hint="eastAsia"/>
            <w:rPrChange w:id="3" w:author="島田 拓海" w:date="2025-11-18T13:06:00Z" w16du:dateUtc="2025-11-18T04:06:00Z">
              <w:rPr>
                <w:rFonts w:hint="eastAsia"/>
                <w:highlight w:val="cyan"/>
              </w:rPr>
            </w:rPrChange>
          </w:rPr>
          <w:delText>○○</w:delText>
        </w:r>
      </w:del>
      <w:r w:rsidR="0078636B" w:rsidRPr="00F24A99">
        <w:rPr>
          <w:rFonts w:hint="eastAsia"/>
          <w:lang w:eastAsia="zh-CN"/>
          <w:rPrChange w:id="4" w:author="島田 拓海" w:date="2025-11-18T13:06:00Z" w16du:dateUtc="2025-11-18T04:06:00Z">
            <w:rPr>
              <w:rFonts w:hint="eastAsia"/>
              <w:highlight w:val="cyan"/>
              <w:lang w:eastAsia="zh-CN"/>
            </w:rPr>
          </w:rPrChange>
        </w:rPr>
        <w:t>区長</w:t>
      </w:r>
    </w:p>
    <w:p w14:paraId="6182E401" w14:textId="77777777" w:rsidR="00FD17E5" w:rsidRPr="00F24A99" w:rsidRDefault="00FD17E5" w:rsidP="00FD17E5"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  <w:t xml:space="preserve"> (申請者)</w:t>
      </w:r>
    </w:p>
    <w:p w14:paraId="7571E3C9" w14:textId="77777777" w:rsidR="00FD17E5" w:rsidRPr="00F24A99" w:rsidRDefault="00FD17E5" w:rsidP="00FD17E5"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  <w:t xml:space="preserve">　</w:t>
      </w:r>
      <w:r w:rsidRPr="00F24A99">
        <w:rPr>
          <w:rFonts w:hint="eastAsia"/>
          <w:kern w:val="0"/>
          <w:fitText w:val="1050" w:id="1989383936"/>
        </w:rPr>
        <w:t>所　在　地</w:t>
      </w:r>
      <w:r w:rsidRPr="00F24A99">
        <w:rPr>
          <w:rFonts w:hint="eastAsia"/>
        </w:rPr>
        <w:tab/>
      </w:r>
    </w:p>
    <w:p w14:paraId="2D3C85AA" w14:textId="6FD4D7FA" w:rsidR="00FD17E5" w:rsidRPr="00F24A99" w:rsidRDefault="00FD17E5" w:rsidP="00FD17E5"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  <w:t xml:space="preserve">　</w:t>
      </w:r>
      <w:r w:rsidR="00B750F8" w:rsidRPr="00F24A99">
        <w:rPr>
          <w:rFonts w:hint="eastAsia"/>
          <w:spacing w:val="105"/>
          <w:kern w:val="0"/>
          <w:fitText w:val="1050" w:id="1989383937"/>
        </w:rPr>
        <w:t>団体</w:t>
      </w:r>
      <w:r w:rsidRPr="00F24A99">
        <w:rPr>
          <w:rFonts w:hint="eastAsia"/>
          <w:kern w:val="0"/>
          <w:fitText w:val="1050" w:id="1989383937"/>
        </w:rPr>
        <w:t>名</w:t>
      </w:r>
      <w:r w:rsidRPr="00F24A99">
        <w:rPr>
          <w:rFonts w:hint="eastAsia"/>
        </w:rPr>
        <w:tab/>
      </w:r>
    </w:p>
    <w:p w14:paraId="05E0971D" w14:textId="77777777" w:rsidR="00FD17E5" w:rsidRPr="00F24A99" w:rsidRDefault="00FD17E5" w:rsidP="00FD17E5"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  <w:t xml:space="preserve">　</w:t>
      </w:r>
      <w:r w:rsidRPr="00F24A99">
        <w:rPr>
          <w:rFonts w:hint="eastAsia"/>
          <w:spacing w:val="35"/>
          <w:kern w:val="0"/>
          <w:fitText w:val="1050" w:id="1989383938"/>
        </w:rPr>
        <w:t>担当者</w:t>
      </w:r>
      <w:r w:rsidRPr="00F24A99">
        <w:rPr>
          <w:rFonts w:hint="eastAsia"/>
          <w:kern w:val="0"/>
          <w:fitText w:val="1050" w:id="1989383938"/>
        </w:rPr>
        <w:t>名</w:t>
      </w:r>
      <w:r w:rsidRPr="00F24A99">
        <w:rPr>
          <w:rFonts w:hint="eastAsia"/>
        </w:rPr>
        <w:tab/>
      </w:r>
    </w:p>
    <w:p w14:paraId="1411EA89" w14:textId="77777777" w:rsidR="00FD17E5" w:rsidRPr="00F24A99" w:rsidRDefault="00FD17E5" w:rsidP="00FD17E5"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</w:r>
      <w:r w:rsidRPr="00F24A99">
        <w:rPr>
          <w:rFonts w:hint="eastAsia"/>
        </w:rPr>
        <w:tab/>
        <w:t xml:space="preserve">　</w:t>
      </w:r>
      <w:r w:rsidRPr="00F24A99">
        <w:rPr>
          <w:rFonts w:hint="eastAsia"/>
          <w:spacing w:val="35"/>
          <w:kern w:val="0"/>
          <w:fitText w:val="1050" w:id="1989383939"/>
        </w:rPr>
        <w:t>電話番</w:t>
      </w:r>
      <w:r w:rsidRPr="00F24A99">
        <w:rPr>
          <w:rFonts w:hint="eastAsia"/>
          <w:kern w:val="0"/>
          <w:fitText w:val="1050" w:id="1989383939"/>
        </w:rPr>
        <w:t>号</w:t>
      </w:r>
      <w:r w:rsidRPr="00F24A99">
        <w:rPr>
          <w:rFonts w:hint="eastAsia"/>
        </w:rPr>
        <w:tab/>
      </w:r>
    </w:p>
    <w:p w14:paraId="31F4BDA9" w14:textId="77777777" w:rsidR="00A566EE" w:rsidRPr="00F24A99" w:rsidRDefault="00A566EE" w:rsidP="00A566EE"/>
    <w:p w14:paraId="151CBBC9" w14:textId="27134338" w:rsidR="00A566EE" w:rsidRPr="00F24A99" w:rsidRDefault="00A566EE" w:rsidP="00A566EE">
      <w:pPr>
        <w:ind w:firstLineChars="100" w:firstLine="210"/>
      </w:pPr>
      <w:r w:rsidRPr="00F24A99">
        <w:rPr>
          <w:rFonts w:hint="eastAsia"/>
        </w:rPr>
        <w:t>横浜市</w:t>
      </w:r>
      <w:ins w:id="5" w:author="島田 拓海" w:date="2025-11-18T13:02:00Z" w16du:dateUtc="2025-11-18T04:02:00Z">
        <w:r w:rsidR="00F24A99" w:rsidRPr="00F24A99">
          <w:rPr>
            <w:rFonts w:hint="eastAsia"/>
            <w:rPrChange w:id="6" w:author="島田 拓海" w:date="2025-11-18T13:06:00Z" w16du:dateUtc="2025-11-18T04:06:00Z">
              <w:rPr>
                <w:rFonts w:hint="eastAsia"/>
                <w:highlight w:val="cyan"/>
              </w:rPr>
            </w:rPrChange>
          </w:rPr>
          <w:t>西</w:t>
        </w:r>
      </w:ins>
      <w:del w:id="7" w:author="島田 拓海" w:date="2025-11-18T13:02:00Z" w16du:dateUtc="2025-11-18T04:02:00Z">
        <w:r w:rsidRPr="00F24A99" w:rsidDel="00F24A99">
          <w:rPr>
            <w:rFonts w:hint="eastAsia"/>
            <w:rPrChange w:id="8" w:author="島田 拓海" w:date="2025-11-18T13:06:00Z" w16du:dateUtc="2025-11-18T04:06:00Z">
              <w:rPr>
                <w:rFonts w:hint="eastAsia"/>
                <w:highlight w:val="cyan"/>
              </w:rPr>
            </w:rPrChange>
          </w:rPr>
          <w:delText>○○</w:delText>
        </w:r>
      </w:del>
      <w:r w:rsidR="00B13998" w:rsidRPr="00F24A99">
        <w:rPr>
          <w:rFonts w:hint="eastAsia"/>
          <w:rPrChange w:id="9" w:author="島田 拓海" w:date="2025-11-18T13:06:00Z" w16du:dateUtc="2025-11-18T04:06:00Z">
            <w:rPr>
              <w:rFonts w:hint="eastAsia"/>
              <w:highlight w:val="cyan"/>
            </w:rPr>
          </w:rPrChange>
        </w:rPr>
        <w:t>区</w:t>
      </w:r>
      <w:r w:rsidR="00B13998" w:rsidRPr="00F24A99">
        <w:rPr>
          <w:rFonts w:hint="eastAsia"/>
        </w:rPr>
        <w:t>福祉保健活動拠点の</w:t>
      </w:r>
      <w:r w:rsidRPr="00F24A99">
        <w:rPr>
          <w:rFonts w:hint="eastAsia"/>
        </w:rPr>
        <w:t>指定管理者</w:t>
      </w:r>
      <w:r w:rsidR="00B13998" w:rsidRPr="00F24A99">
        <w:rPr>
          <w:rFonts w:hint="eastAsia"/>
        </w:rPr>
        <w:t>申請</w:t>
      </w:r>
      <w:r w:rsidRPr="00F24A99">
        <w:rPr>
          <w:rFonts w:hint="eastAsia"/>
        </w:rPr>
        <w:t>要項等について、次のとおり質問事項を提出します。</w:t>
      </w:r>
    </w:p>
    <w:p w14:paraId="0A5CDB20" w14:textId="77777777" w:rsidR="00A566EE" w:rsidRPr="00F24A99" w:rsidRDefault="00A566EE" w:rsidP="00442CE8"/>
    <w:p w14:paraId="274F0A95" w14:textId="77777777" w:rsidR="00A566EE" w:rsidRPr="00F24A99" w:rsidRDefault="00A566EE" w:rsidP="00A566EE">
      <w:r w:rsidRPr="00F24A99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F24A99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F24A99" w:rsidRDefault="00A566EE" w:rsidP="00A566EE">
            <w:pPr>
              <w:jc w:val="center"/>
            </w:pPr>
            <w:r w:rsidRPr="00F24A99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F24A99" w:rsidRDefault="00A566EE" w:rsidP="00A566EE">
            <w:r w:rsidRPr="00F24A99">
              <w:rPr>
                <w:rFonts w:hint="eastAsia"/>
              </w:rPr>
              <w:t>【資</w:t>
            </w:r>
            <w:r w:rsidR="00442CE8" w:rsidRPr="00F24A99">
              <w:rPr>
                <w:rFonts w:hint="eastAsia"/>
              </w:rPr>
              <w:t xml:space="preserve">　 </w:t>
            </w:r>
            <w:r w:rsidRPr="00F24A99">
              <w:rPr>
                <w:rFonts w:hint="eastAsia"/>
              </w:rPr>
              <w:t>料</w:t>
            </w:r>
            <w:r w:rsidR="00442CE8" w:rsidRPr="00F24A99">
              <w:rPr>
                <w:rFonts w:hint="eastAsia"/>
              </w:rPr>
              <w:t xml:space="preserve"> 　</w:t>
            </w:r>
            <w:r w:rsidRPr="00F24A99">
              <w:rPr>
                <w:rFonts w:hint="eastAsia"/>
              </w:rPr>
              <w:t xml:space="preserve">名】：　</w:t>
            </w:r>
            <w:r w:rsidR="00B13998" w:rsidRPr="00F24A99">
              <w:rPr>
                <w:rFonts w:hint="eastAsia"/>
              </w:rPr>
              <w:t>申請</w:t>
            </w:r>
            <w:r w:rsidRPr="00F24A99">
              <w:rPr>
                <w:rFonts w:hint="eastAsia"/>
              </w:rPr>
              <w:t xml:space="preserve">要項　</w:t>
            </w:r>
            <w:r w:rsidR="00442CE8" w:rsidRPr="00F24A99">
              <w:rPr>
                <w:rFonts w:hint="eastAsia"/>
              </w:rPr>
              <w:t xml:space="preserve">・　</w:t>
            </w:r>
            <w:r w:rsidRPr="00F24A99">
              <w:rPr>
                <w:rFonts w:hint="eastAsia"/>
              </w:rPr>
              <w:t xml:space="preserve">　その他（　　　</w:t>
            </w:r>
            <w:r w:rsidR="00B13998" w:rsidRPr="00F24A99">
              <w:rPr>
                <w:rFonts w:hint="eastAsia"/>
              </w:rPr>
              <w:t xml:space="preserve">　　　　</w:t>
            </w:r>
            <w:r w:rsidRPr="00F24A99">
              <w:rPr>
                <w:rFonts w:hint="eastAsia"/>
              </w:rPr>
              <w:t xml:space="preserve">　　）</w:t>
            </w:r>
          </w:p>
          <w:p w14:paraId="1A281895" w14:textId="77777777" w:rsidR="00A566EE" w:rsidRPr="00F24A99" w:rsidRDefault="00A566EE" w:rsidP="00A566EE">
            <w:r w:rsidRPr="00F24A99">
              <w:rPr>
                <w:rFonts w:hint="eastAsia"/>
              </w:rPr>
              <w:t>【ページ・項目】：</w:t>
            </w:r>
          </w:p>
        </w:tc>
      </w:tr>
      <w:tr w:rsidR="00A566EE" w:rsidRPr="00F24A99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F24A99" w:rsidRDefault="00A566EE" w:rsidP="00A566EE">
            <w:pPr>
              <w:jc w:val="center"/>
            </w:pPr>
            <w:r w:rsidRPr="00F24A99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F24A99" w:rsidRDefault="00A566EE" w:rsidP="00A566EE"/>
        </w:tc>
      </w:tr>
    </w:tbl>
    <w:p w14:paraId="6EA46246" w14:textId="77777777" w:rsidR="00A566EE" w:rsidRPr="00F24A99" w:rsidRDefault="00A566EE" w:rsidP="00A566EE"/>
    <w:p w14:paraId="2F2C191E" w14:textId="7D1D6645" w:rsidR="005C0BED" w:rsidRPr="00F24A99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F24A99">
        <w:rPr>
          <w:rFonts w:hint="eastAsia"/>
        </w:rPr>
        <w:t>【受付</w:t>
      </w:r>
      <w:r w:rsidR="005C0BED" w:rsidRPr="00F24A99">
        <w:rPr>
          <w:rFonts w:hint="eastAsia"/>
        </w:rPr>
        <w:t>について</w:t>
      </w:r>
      <w:r w:rsidRPr="00F24A99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441CB8B" w:rsidR="005C0BED" w:rsidRPr="00F24A99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Pr="00F24A99">
              <w:rPr>
                <w:rFonts w:hint="eastAsia"/>
                <w:color w:val="000000" w:themeColor="text1"/>
                <w:sz w:val="21"/>
                <w:szCs w:val="21"/>
                <w:rPrChange w:id="10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令和</w:t>
            </w:r>
            <w:ins w:id="11" w:author="島田 拓海" w:date="2025-11-18T13:02:00Z" w16du:dateUtc="2025-11-18T04:02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12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８</w:t>
              </w:r>
            </w:ins>
            <w:del w:id="13" w:author="島田 拓海" w:date="2025-11-18T13:02:00Z" w16du:dateUtc="2025-11-18T04:02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14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15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年</w:t>
            </w:r>
            <w:ins w:id="16" w:author="島田 拓海" w:date="2025-11-18T13:03:00Z" w16du:dateUtc="2025-11-18T04:03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17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１</w:t>
              </w:r>
            </w:ins>
            <w:del w:id="18" w:author="島田 拓海" w:date="2025-11-18T13:03:00Z" w16du:dateUtc="2025-11-18T04:03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19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20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月</w:t>
            </w:r>
            <w:ins w:id="21" w:author="島田 拓海" w:date="2025-11-18T13:03:00Z" w16du:dateUtc="2025-11-18T04:03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22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５</w:t>
              </w:r>
            </w:ins>
            <w:del w:id="23" w:author="島田 拓海" w:date="2025-11-18T13:03:00Z" w16du:dateUtc="2025-11-18T04:03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24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25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日（</w:t>
            </w:r>
            <w:ins w:id="26" w:author="島田 拓海" w:date="2025-11-18T13:03:00Z" w16du:dateUtc="2025-11-18T04:03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27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月</w:t>
              </w:r>
            </w:ins>
            <w:del w:id="28" w:author="島田 拓海" w:date="2025-11-18T13:03:00Z" w16du:dateUtc="2025-11-18T04:03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29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30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）</w:t>
            </w:r>
            <w:r w:rsidRPr="00F24A99">
              <w:rPr>
                <w:rFonts w:hint="eastAsia"/>
                <w:sz w:val="21"/>
                <w:rPrChange w:id="31" w:author="島田 拓海" w:date="2025-11-18T13:06:00Z" w16du:dateUtc="2025-11-18T04:06:00Z">
                  <w:rPr>
                    <w:rFonts w:hint="eastAsia"/>
                    <w:sz w:val="21"/>
                    <w:highlight w:val="cyan"/>
                  </w:rPr>
                </w:rPrChange>
              </w:rPr>
              <w:t>午前</w:t>
            </w:r>
            <w:ins w:id="32" w:author="島田 拓海" w:date="2025-11-18T13:03:00Z" w16du:dateUtc="2025-11-18T04:03:00Z">
              <w:r w:rsidR="00F24A99" w:rsidRPr="00F24A99">
                <w:rPr>
                  <w:rFonts w:hint="eastAsia"/>
                  <w:sz w:val="21"/>
                  <w:rPrChange w:id="33" w:author="島田 拓海" w:date="2025-11-18T13:06:00Z" w16du:dateUtc="2025-11-18T04:06:00Z">
                    <w:rPr>
                      <w:rFonts w:hint="eastAsia"/>
                      <w:sz w:val="21"/>
                      <w:highlight w:val="cyan"/>
                    </w:rPr>
                  </w:rPrChange>
                </w:rPr>
                <w:t>９</w:t>
              </w:r>
            </w:ins>
            <w:del w:id="34" w:author="島田 拓海" w:date="2025-11-18T13:03:00Z" w16du:dateUtc="2025-11-18T04:03:00Z">
              <w:r w:rsidRPr="00F24A99" w:rsidDel="00F24A99">
                <w:rPr>
                  <w:rFonts w:hint="eastAsia"/>
                  <w:sz w:val="21"/>
                  <w:rPrChange w:id="35" w:author="島田 拓海" w:date="2025-11-18T13:06:00Z" w16du:dateUtc="2025-11-18T04:06:00Z">
                    <w:rPr>
                      <w:rFonts w:hint="eastAsia"/>
                      <w:sz w:val="21"/>
                      <w:highlight w:val="cyan"/>
                    </w:rPr>
                  </w:rPrChange>
                </w:rPr>
                <w:delText>○</w:delText>
              </w:r>
            </w:del>
            <w:r w:rsidRPr="00F24A99">
              <w:rPr>
                <w:rFonts w:hint="eastAsia"/>
                <w:sz w:val="21"/>
                <w:rPrChange w:id="36" w:author="島田 拓海" w:date="2025-11-18T13:06:00Z" w16du:dateUtc="2025-11-18T04:06:00Z">
                  <w:rPr>
                    <w:rFonts w:hint="eastAsia"/>
                    <w:sz w:val="21"/>
                    <w:highlight w:val="cyan"/>
                  </w:rPr>
                </w:rPrChange>
              </w:rPr>
              <w:t>時</w:t>
            </w:r>
            <w:r w:rsidRPr="00F24A99">
              <w:rPr>
                <w:rFonts w:hint="eastAsia"/>
              </w:rPr>
              <w:t>から</w:t>
            </w:r>
            <w:ins w:id="37" w:author="島田 拓海" w:date="2025-11-18T13:03:00Z" w16du:dateUtc="2025-11-18T04:03:00Z">
              <w:r w:rsidR="00F24A99" w:rsidRPr="00F24A99">
                <w:rPr>
                  <w:rFonts w:hint="eastAsia"/>
                  <w:sz w:val="21"/>
                  <w:szCs w:val="21"/>
                  <w:rPrChange w:id="38" w:author="島田 拓海" w:date="2025-11-18T13:06:00Z" w16du:dateUtc="2025-11-18T04:06:00Z">
                    <w:rPr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１月</w:t>
              </w:r>
              <w:r w:rsidR="00F24A99" w:rsidRPr="00F24A99">
                <w:rPr>
                  <w:rFonts w:hint="eastAsia"/>
                  <w:sz w:val="21"/>
                  <w:szCs w:val="21"/>
                  <w:rPrChange w:id="39" w:author="島田 拓海" w:date="2025-11-18T13:06:00Z" w16du:dateUtc="2025-11-18T04:06:00Z">
                    <w:rPr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16</w:t>
              </w:r>
              <w:r w:rsidR="00F24A99" w:rsidRPr="00F24A99">
                <w:rPr>
                  <w:rFonts w:hint="eastAsia"/>
                  <w:sz w:val="21"/>
                  <w:szCs w:val="21"/>
                  <w:rPrChange w:id="40" w:author="島田 拓海" w:date="2025-11-18T13:06:00Z" w16du:dateUtc="2025-11-18T04:06:00Z">
                    <w:rPr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日（金）</w:t>
              </w:r>
            </w:ins>
            <w:r w:rsidRPr="00F24A99">
              <w:rPr>
                <w:rFonts w:hint="eastAsia"/>
                <w:color w:val="000000" w:themeColor="text1"/>
                <w:sz w:val="21"/>
                <w:szCs w:val="21"/>
                <w:rPrChange w:id="41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午後</w:t>
            </w:r>
            <w:ins w:id="42" w:author="島田 拓海" w:date="2025-11-18T13:03:00Z" w16du:dateUtc="2025-11-18T04:03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43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５</w:t>
              </w:r>
            </w:ins>
            <w:del w:id="44" w:author="島田 拓海" w:date="2025-11-18T13:03:00Z" w16du:dateUtc="2025-11-18T04:03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45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〇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46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時</w:t>
            </w: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まで</w:t>
            </w:r>
          </w:p>
          <w:p w14:paraId="3F1425F1" w14:textId="5A4EC32F" w:rsidR="005C0BED" w:rsidRPr="00F24A99" w:rsidRDefault="005C0BED" w:rsidP="005C0BED">
            <w:pPr>
              <w:ind w:right="-19"/>
              <w:rPr>
                <w:ins w:id="47" w:author="島田 拓海" w:date="2025-11-18T13:05:00Z" w16du:dateUtc="2025-11-18T04:05:00Z"/>
                <w:color w:val="000000" w:themeColor="text1"/>
                <w:sz w:val="21"/>
                <w:szCs w:val="21"/>
              </w:rPr>
            </w:pP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del w:id="48" w:author="島田 拓海" w:date="2025-11-18T13:03:00Z" w16du:dateUtc="2025-11-18T04:03:00Z">
              <w:r w:rsidR="003D659C" w:rsidRPr="00F24A99" w:rsidDel="00F24A99">
                <w:rPr>
                  <w:rFonts w:hint="eastAsia"/>
                  <w:color w:val="000000" w:themeColor="text1"/>
                  <w:sz w:val="21"/>
                  <w:szCs w:val="21"/>
                </w:rPr>
                <w:delText>横浜市電子申請・届出システム又は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3D659C" w:rsidRPr="00F24A99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ins w:id="49" w:author="島田 拓海" w:date="2025-11-18T13:03:00Z" w16du:dateUtc="2025-11-18T04:03:00Z">
              <w:r w:rsidR="00F24A99" w:rsidRPr="00F24A99">
                <w:rPr>
                  <w:rFonts w:hint="eastAsia"/>
                  <w:color w:val="000000" w:themeColor="text1"/>
                  <w:sz w:val="21"/>
                  <w:szCs w:val="21"/>
                  <w:rPrChange w:id="50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t>西</w:t>
              </w:r>
            </w:ins>
            <w:del w:id="51" w:author="島田 拓海" w:date="2025-11-18T13:03:00Z" w16du:dateUtc="2025-11-18T04:03:00Z">
              <w:r w:rsidRPr="00F24A99" w:rsidDel="00F24A99">
                <w:rPr>
                  <w:rFonts w:hint="eastAsia"/>
                  <w:color w:val="000000" w:themeColor="text1"/>
                  <w:sz w:val="21"/>
                  <w:szCs w:val="21"/>
                  <w:rPrChange w:id="52" w:author="島田 拓海" w:date="2025-11-18T13:06:00Z" w16du:dateUtc="2025-11-18T04:06:00Z">
                    <w:rPr>
                      <w:rFonts w:hint="eastAsia"/>
                      <w:color w:val="000000" w:themeColor="text1"/>
                      <w:sz w:val="21"/>
                      <w:szCs w:val="21"/>
                      <w:highlight w:val="cyan"/>
                    </w:rPr>
                  </w:rPrChange>
                </w:rPr>
                <w:delText>○○</w:delText>
              </w:r>
            </w:del>
            <w:r w:rsidRPr="00F24A99">
              <w:rPr>
                <w:rFonts w:hint="eastAsia"/>
                <w:color w:val="000000" w:themeColor="text1"/>
                <w:sz w:val="21"/>
                <w:szCs w:val="21"/>
                <w:rPrChange w:id="53" w:author="島田 拓海" w:date="2025-11-18T13:06:00Z" w16du:dateUtc="2025-11-18T04:06:00Z">
                  <w:rPr>
                    <w:rFonts w:hint="eastAsia"/>
                    <w:color w:val="000000" w:themeColor="text1"/>
                    <w:sz w:val="21"/>
                    <w:szCs w:val="21"/>
                    <w:highlight w:val="cyan"/>
                  </w:rPr>
                </w:rPrChange>
              </w:rPr>
              <w:t>区</w:t>
            </w: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01F5268D" w14:textId="5AFBF1D4" w:rsidR="00F24A99" w:rsidRPr="00F24A99" w:rsidRDefault="00F24A99" w:rsidP="005C0BED">
            <w:pPr>
              <w:ind w:right="-19"/>
              <w:rPr>
                <w:rFonts w:hint="eastAsia"/>
                <w:color w:val="000000" w:themeColor="text1"/>
                <w:sz w:val="21"/>
                <w:szCs w:val="21"/>
              </w:rPr>
            </w:pPr>
            <w:ins w:id="54" w:author="島田 拓海" w:date="2025-11-18T13:05:00Z" w16du:dateUtc="2025-11-18T04:05:00Z">
              <w:r w:rsidRPr="00F24A99">
                <w:rPr>
                  <w:rFonts w:hint="eastAsia"/>
                  <w:sz w:val="21"/>
                  <w:szCs w:val="21"/>
                </w:rPr>
                <w:t>E-mail</w:t>
              </w:r>
              <w:r w:rsidRPr="00F24A99">
                <w:rPr>
                  <w:rFonts w:hint="eastAsia"/>
                  <w:sz w:val="21"/>
                  <w:szCs w:val="21"/>
                </w:rPr>
                <w:t>：</w:t>
              </w:r>
              <w:r w:rsidRPr="00F24A99">
                <w:rPr>
                  <w:sz w:val="21"/>
                  <w:szCs w:val="21"/>
                  <w:rPrChange w:id="55" w:author="島田 拓海" w:date="2025-11-18T13:06:00Z" w16du:dateUtc="2025-11-18T04:06:00Z">
                    <w:rPr>
                      <w:sz w:val="21"/>
                      <w:szCs w:val="21"/>
                      <w:highlight w:val="cyan"/>
                    </w:rPr>
                  </w:rPrChange>
                </w:rPr>
                <w:fldChar w:fldCharType="begin"/>
              </w:r>
              <w:r w:rsidRPr="00F24A99">
                <w:rPr>
                  <w:rFonts w:hint="eastAsia"/>
                  <w:sz w:val="21"/>
                  <w:szCs w:val="21"/>
                  <w:rPrChange w:id="56" w:author="島田 拓海" w:date="2025-11-18T13:06:00Z" w16du:dateUtc="2025-11-18T04:06:00Z">
                    <w:rPr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instrText>HYPERLINK "mailto:</w:instrText>
              </w:r>
              <w:r w:rsidRPr="00F24A99">
                <w:rPr>
                  <w:sz w:val="22"/>
                  <w:szCs w:val="24"/>
                  <w:rPrChange w:id="57" w:author="島田 拓海" w:date="2025-11-18T13:06:00Z" w16du:dateUtc="2025-11-18T04:06:00Z">
                    <w:rPr>
                      <w:rStyle w:val="af"/>
                      <w:sz w:val="21"/>
                      <w:szCs w:val="21"/>
                      <w:highlight w:val="cyan"/>
                    </w:rPr>
                  </w:rPrChange>
                </w:rPr>
                <w:instrText>n</w:instrText>
              </w:r>
              <w:r w:rsidRPr="00F24A99">
                <w:rPr>
                  <w:rPrChange w:id="58" w:author="島田 拓海" w:date="2025-11-18T13:06:00Z" w16du:dateUtc="2025-11-18T04:06:00Z">
                    <w:rPr>
                      <w:rStyle w:val="af"/>
                      <w:highlight w:val="cyan"/>
                    </w:rPr>
                  </w:rPrChange>
                </w:rPr>
                <w:instrText>i-hukuho</w:instrText>
              </w:r>
              <w:r w:rsidRPr="00F24A99">
                <w:rPr>
                  <w:sz w:val="22"/>
                  <w:szCs w:val="24"/>
                  <w:rPrChange w:id="59" w:author="島田 拓海" w:date="2025-11-18T13:06:00Z" w16du:dateUtc="2025-11-18T04:06:00Z">
                    <w:rPr>
                      <w:rStyle w:val="af"/>
                      <w:sz w:val="21"/>
                      <w:szCs w:val="21"/>
                    </w:rPr>
                  </w:rPrChange>
                </w:rPr>
                <w:instrText>@city.yokohama.lg.jp</w:instrText>
              </w:r>
              <w:r w:rsidRPr="00F24A99">
                <w:rPr>
                  <w:rFonts w:hint="eastAsia"/>
                  <w:sz w:val="21"/>
                  <w:szCs w:val="21"/>
                  <w:rPrChange w:id="60" w:author="島田 拓海" w:date="2025-11-18T13:06:00Z" w16du:dateUtc="2025-11-18T04:06:00Z">
                    <w:rPr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instrText>"</w:instrText>
              </w:r>
              <w:r w:rsidRPr="00F24A99">
                <w:rPr>
                  <w:sz w:val="21"/>
                  <w:szCs w:val="21"/>
                  <w:rPrChange w:id="61" w:author="島田 拓海" w:date="2025-11-18T13:06:00Z" w16du:dateUtc="2025-11-18T04:06:00Z">
                    <w:rPr>
                      <w:sz w:val="21"/>
                      <w:szCs w:val="21"/>
                      <w:highlight w:val="cyan"/>
                    </w:rPr>
                  </w:rPrChange>
                </w:rPr>
              </w:r>
              <w:r w:rsidRPr="00F24A99">
                <w:rPr>
                  <w:sz w:val="21"/>
                  <w:szCs w:val="21"/>
                  <w:rPrChange w:id="62" w:author="島田 拓海" w:date="2025-11-18T13:06:00Z" w16du:dateUtc="2025-11-18T04:06:00Z">
                    <w:rPr>
                      <w:sz w:val="21"/>
                      <w:szCs w:val="21"/>
                      <w:highlight w:val="cyan"/>
                    </w:rPr>
                  </w:rPrChange>
                </w:rPr>
                <w:fldChar w:fldCharType="separate"/>
              </w:r>
              <w:r w:rsidRPr="00F24A99">
                <w:rPr>
                  <w:rStyle w:val="af"/>
                  <w:rFonts w:hint="eastAsia"/>
                  <w:sz w:val="21"/>
                  <w:szCs w:val="21"/>
                  <w:rPrChange w:id="63" w:author="島田 拓海" w:date="2025-11-18T13:06:00Z" w16du:dateUtc="2025-11-18T04:06:00Z">
                    <w:rPr>
                      <w:rStyle w:val="af"/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n</w:t>
              </w:r>
              <w:r w:rsidRPr="00F24A99">
                <w:rPr>
                  <w:rStyle w:val="af"/>
                  <w:rFonts w:hint="eastAsia"/>
                  <w:rPrChange w:id="64" w:author="島田 拓海" w:date="2025-11-18T13:06:00Z" w16du:dateUtc="2025-11-18T04:06:00Z">
                    <w:rPr>
                      <w:rStyle w:val="af"/>
                      <w:rFonts w:hint="eastAsia"/>
                      <w:highlight w:val="cyan"/>
                    </w:rPr>
                  </w:rPrChange>
                </w:rPr>
                <w:t>i-hukuho</w:t>
              </w:r>
              <w:del w:id="65" w:author="島田 拓海" w:date="2025-11-13T16:47:00Z" w16du:dateUtc="2025-11-13T07:47:00Z">
                <w:r w:rsidRPr="00F24A99" w:rsidDel="008A7BF5">
                  <w:rPr>
                    <w:rStyle w:val="af"/>
                    <w:rFonts w:hint="eastAsia"/>
                    <w:sz w:val="21"/>
                    <w:szCs w:val="21"/>
                    <w:rPrChange w:id="66" w:author="島田 拓海" w:date="2025-11-18T13:06:00Z" w16du:dateUtc="2025-11-18T04:06:00Z">
                      <w:rPr>
                        <w:rStyle w:val="af"/>
                        <w:rFonts w:hint="eastAsia"/>
                        <w:sz w:val="21"/>
                        <w:szCs w:val="21"/>
                        <w:highlight w:val="cyan"/>
                      </w:rPr>
                    </w:rPrChange>
                  </w:rPr>
                  <w:delText>○○○○</w:delText>
                </w:r>
              </w:del>
              <w:r w:rsidRPr="00F24A99">
                <w:rPr>
                  <w:rStyle w:val="af"/>
                  <w:rFonts w:hint="eastAsia"/>
                  <w:sz w:val="21"/>
                  <w:szCs w:val="21"/>
                </w:rPr>
                <w:t>@city.yokohama.</w:t>
              </w:r>
              <w:r w:rsidRPr="00F24A99">
                <w:rPr>
                  <w:rStyle w:val="af"/>
                  <w:sz w:val="21"/>
                  <w:szCs w:val="21"/>
                </w:rPr>
                <w:t>lg.</w:t>
              </w:r>
              <w:r w:rsidRPr="00F24A99">
                <w:rPr>
                  <w:rStyle w:val="af"/>
                  <w:rFonts w:hint="eastAsia"/>
                  <w:sz w:val="21"/>
                  <w:szCs w:val="21"/>
                </w:rPr>
                <w:t>jp</w:t>
              </w:r>
              <w:r w:rsidRPr="00F24A99">
                <w:rPr>
                  <w:sz w:val="21"/>
                  <w:szCs w:val="21"/>
                  <w:rPrChange w:id="67" w:author="島田 拓海" w:date="2025-11-18T13:06:00Z" w16du:dateUtc="2025-11-18T04:06:00Z">
                    <w:rPr>
                      <w:sz w:val="21"/>
                      <w:szCs w:val="21"/>
                      <w:highlight w:val="cyan"/>
                    </w:rPr>
                  </w:rPrChange>
                </w:rPr>
                <w:fldChar w:fldCharType="end"/>
              </w:r>
            </w:ins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F24A99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Del="00F24A99" w:rsidRDefault="008326F8" w:rsidP="008326F8">
      <w:pPr>
        <w:rPr>
          <w:del w:id="68" w:author="島田 拓海" w:date="2025-11-18T13:06:00Z" w16du:dateUtc="2025-11-18T04:06:00Z"/>
        </w:rPr>
      </w:pPr>
    </w:p>
    <w:p w14:paraId="03BEDC84" w14:textId="30D5E0B4" w:rsidR="00EB67B8" w:rsidRPr="00285196" w:rsidRDefault="00110F6B" w:rsidP="00F24A99">
      <w:pPr>
        <w:tabs>
          <w:tab w:val="left" w:pos="5445"/>
        </w:tabs>
      </w:pPr>
      <w:del w:id="69" w:author="島田 拓海" w:date="2025-11-18T13:06:00Z" w16du:dateUtc="2025-11-18T04:06:00Z">
        <w:r w:rsidRPr="00285196" w:rsidDel="00F24A99">
          <w:tab/>
        </w:r>
      </w:del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島田 拓海">
    <w15:presenceInfo w15:providerId="AD" w15:userId="S::ta13-shimada@city.yokohama.lg.jp::ab2b363a-5f61-4b3d-bb0b-cf42c36a28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26159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659C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935AB"/>
    <w:rsid w:val="006A452D"/>
    <w:rsid w:val="006A51EF"/>
    <w:rsid w:val="006B6414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558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9647C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61F5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5B3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4A99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3D6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500C1C-3CE6-4AAA-9913-5B9A25CF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拓海</cp:lastModifiedBy>
  <cp:revision>53</cp:revision>
  <cp:lastPrinted>2019-10-29T06:34:00Z</cp:lastPrinted>
  <dcterms:created xsi:type="dcterms:W3CDTF">2021-11-16T07:17:00Z</dcterms:created>
  <dcterms:modified xsi:type="dcterms:W3CDTF">2025-11-18T04:06:00Z</dcterms:modified>
</cp:coreProperties>
</file>