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28B2" w14:textId="7B806189" w:rsidR="00A566EE" w:rsidRPr="006C6589" w:rsidRDefault="00A566EE" w:rsidP="00A566EE">
      <w:pPr>
        <w:ind w:firstLineChars="100" w:firstLine="210"/>
      </w:pPr>
      <w:r w:rsidRPr="006C6589">
        <w:rPr>
          <w:rFonts w:hint="eastAsia"/>
        </w:rPr>
        <w:t>様式</w:t>
      </w:r>
      <w:r w:rsidR="00737954" w:rsidRPr="006C6589">
        <w:rPr>
          <w:rFonts w:hint="eastAsia"/>
        </w:rPr>
        <w:t>Ａ</w:t>
      </w:r>
    </w:p>
    <w:p w14:paraId="38393076" w14:textId="34131E2E" w:rsidR="00A566EE" w:rsidRPr="006C6589" w:rsidRDefault="0068445A" w:rsidP="00D654A1">
      <w:pPr>
        <w:wordWrap w:val="0"/>
        <w:jc w:val="right"/>
      </w:pPr>
      <w:r w:rsidRPr="006C6589">
        <w:rPr>
          <w:rFonts w:hint="eastAsia"/>
        </w:rPr>
        <w:t>令和</w:t>
      </w:r>
      <w:r w:rsidR="00A566EE" w:rsidRPr="006C6589">
        <w:rPr>
          <w:rFonts w:hint="eastAsia"/>
        </w:rPr>
        <w:t xml:space="preserve">　　年　　月　　日</w:t>
      </w:r>
      <w:r w:rsidR="00D654A1" w:rsidRPr="006C6589">
        <w:rPr>
          <w:rFonts w:hint="eastAsia"/>
        </w:rPr>
        <w:t xml:space="preserve">　</w:t>
      </w:r>
    </w:p>
    <w:p w14:paraId="26C3D799" w14:textId="081D755B" w:rsidR="00A566EE" w:rsidRPr="006C6589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6C6589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ins w:id="0" w:author="島田 拓海" w:date="2025-11-17T17:12:00Z" w16du:dateUtc="2025-11-17T08:12:00Z">
        <w:r w:rsidR="005C7855" w:rsidRPr="006C6589">
          <w:rPr>
            <w:rFonts w:ascii="ＭＳ ゴシック" w:eastAsia="ＭＳ ゴシック" w:hAnsi="ＭＳ ゴシック" w:hint="eastAsia"/>
            <w:sz w:val="36"/>
            <w:szCs w:val="36"/>
            <w:rPrChange w:id="1" w:author="島田 拓海" w:date="2025-11-20T11:37:00Z" w16du:dateUtc="2025-11-20T02:37:00Z">
              <w:rPr>
                <w:rFonts w:ascii="ＭＳ ゴシック" w:eastAsia="ＭＳ ゴシック" w:hAnsi="ＭＳ ゴシック" w:hint="eastAsia"/>
                <w:sz w:val="36"/>
                <w:szCs w:val="36"/>
                <w:highlight w:val="cyan"/>
              </w:rPr>
            </w:rPrChange>
          </w:rPr>
          <w:t>西区</w:t>
        </w:r>
      </w:ins>
      <w:del w:id="2" w:author="島田 拓海" w:date="2025-11-17T17:12:00Z" w16du:dateUtc="2025-11-17T08:12:00Z">
        <w:r w:rsidRPr="006C6589" w:rsidDel="005C7855">
          <w:rPr>
            <w:rFonts w:ascii="ＭＳ ゴシック" w:eastAsia="ＭＳ ゴシック" w:hAnsi="ＭＳ ゴシック" w:hint="eastAsia"/>
            <w:sz w:val="36"/>
            <w:szCs w:val="36"/>
            <w:rPrChange w:id="3" w:author="島田 拓海" w:date="2025-11-20T11:37:00Z" w16du:dateUtc="2025-11-20T02:37:00Z">
              <w:rPr>
                <w:rFonts w:ascii="ＭＳ ゴシック" w:eastAsia="ＭＳ ゴシック" w:hAnsi="ＭＳ ゴシック" w:hint="eastAsia"/>
                <w:sz w:val="36"/>
                <w:szCs w:val="36"/>
                <w:highlight w:val="cyan"/>
              </w:rPr>
            </w:rPrChange>
          </w:rPr>
          <w:delText>○○</w:delText>
        </w:r>
        <w:r w:rsidR="00CA787E" w:rsidRPr="006C6589" w:rsidDel="005C7855">
          <w:rPr>
            <w:rFonts w:ascii="ＭＳ ゴシック" w:eastAsia="ＭＳ ゴシック" w:hAnsi="ＭＳ ゴシック" w:hint="eastAsia"/>
            <w:sz w:val="36"/>
            <w:szCs w:val="36"/>
            <w:rPrChange w:id="4" w:author="島田 拓海" w:date="2025-11-20T11:37:00Z" w16du:dateUtc="2025-11-20T02:37:00Z">
              <w:rPr>
                <w:rFonts w:ascii="ＭＳ ゴシック" w:eastAsia="ＭＳ ゴシック" w:hAnsi="ＭＳ ゴシック" w:hint="eastAsia"/>
                <w:sz w:val="36"/>
                <w:szCs w:val="36"/>
                <w:highlight w:val="cyan"/>
              </w:rPr>
            </w:rPrChange>
          </w:rPr>
          <w:delText>区</w:delText>
        </w:r>
      </w:del>
      <w:r w:rsidR="00CA787E" w:rsidRPr="006C6589">
        <w:rPr>
          <w:rFonts w:ascii="ＭＳ ゴシック" w:eastAsia="ＭＳ ゴシック" w:hAnsi="ＭＳ ゴシック" w:hint="eastAsia"/>
          <w:sz w:val="36"/>
          <w:szCs w:val="36"/>
        </w:rPr>
        <w:t>福祉保健活動拠点申請団体向け</w:t>
      </w:r>
      <w:r w:rsidRPr="006C6589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6C6589" w:rsidRDefault="00097EBD" w:rsidP="00097EBD">
      <w:pPr>
        <w:ind w:firstLineChars="50" w:firstLine="105"/>
      </w:pPr>
      <w:r w:rsidRPr="006C6589">
        <w:rPr>
          <w:rFonts w:hint="eastAsia"/>
        </w:rPr>
        <w:t>(申請先)</w:t>
      </w:r>
    </w:p>
    <w:p w14:paraId="57B648F5" w14:textId="30161540" w:rsidR="00097EBD" w:rsidRPr="006C6589" w:rsidRDefault="00097EBD" w:rsidP="00097EBD">
      <w:pPr>
        <w:ind w:firstLineChars="100" w:firstLine="210"/>
        <w:rPr>
          <w:lang w:eastAsia="zh-CN"/>
        </w:rPr>
      </w:pPr>
      <w:r w:rsidRPr="006C6589">
        <w:rPr>
          <w:rFonts w:hint="eastAsia"/>
          <w:lang w:eastAsia="zh-CN"/>
        </w:rPr>
        <w:t>横浜市</w:t>
      </w:r>
      <w:ins w:id="5" w:author="島田 拓海" w:date="2025-11-17T17:12:00Z" w16du:dateUtc="2025-11-17T08:12:00Z">
        <w:r w:rsidR="005C7855" w:rsidRPr="006C6589">
          <w:rPr>
            <w:rFonts w:hint="eastAsia"/>
            <w:rPrChange w:id="6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t>西</w:t>
        </w:r>
      </w:ins>
      <w:del w:id="7" w:author="島田 拓海" w:date="2025-11-17T17:12:00Z" w16du:dateUtc="2025-11-17T08:12:00Z">
        <w:r w:rsidR="0078636B" w:rsidRPr="006C6589" w:rsidDel="005C7855">
          <w:rPr>
            <w:rFonts w:hint="eastAsia"/>
            <w:rPrChange w:id="8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○○</w:delText>
        </w:r>
      </w:del>
      <w:r w:rsidR="0078636B" w:rsidRPr="006C6589">
        <w:rPr>
          <w:rFonts w:hint="eastAsia"/>
          <w:lang w:eastAsia="zh-CN"/>
          <w:rPrChange w:id="9" w:author="島田 拓海" w:date="2025-11-20T11:37:00Z" w16du:dateUtc="2025-11-20T02:37:00Z">
            <w:rPr>
              <w:rFonts w:hint="eastAsia"/>
              <w:highlight w:val="cyan"/>
              <w:lang w:eastAsia="zh-CN"/>
            </w:rPr>
          </w:rPrChange>
        </w:rPr>
        <w:t>区長</w:t>
      </w:r>
    </w:p>
    <w:p w14:paraId="3156A6C0" w14:textId="77777777" w:rsidR="00A566EE" w:rsidRPr="006C6589" w:rsidRDefault="00A566EE" w:rsidP="00A566EE"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  <w:t xml:space="preserve"> (申請者)</w:t>
      </w:r>
    </w:p>
    <w:p w14:paraId="6447D6BC" w14:textId="77777777" w:rsidR="00A566EE" w:rsidRPr="006C6589" w:rsidRDefault="00A566EE" w:rsidP="00A566EE"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  <w:t xml:space="preserve">　</w:t>
      </w:r>
      <w:r w:rsidRPr="006C6589">
        <w:rPr>
          <w:rFonts w:hint="eastAsia"/>
          <w:kern w:val="0"/>
          <w:fitText w:val="1050" w:id="1989383683"/>
        </w:rPr>
        <w:t>所　在　地</w:t>
      </w:r>
      <w:r w:rsidRPr="006C6589">
        <w:rPr>
          <w:rFonts w:hint="eastAsia"/>
        </w:rPr>
        <w:tab/>
      </w:r>
    </w:p>
    <w:p w14:paraId="3305D2F9" w14:textId="7E59E781" w:rsidR="00A566EE" w:rsidRPr="006C6589" w:rsidRDefault="00A566EE" w:rsidP="00A566EE"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  <w:t xml:space="preserve">　</w:t>
      </w:r>
      <w:r w:rsidR="00B750F8" w:rsidRPr="006C6589">
        <w:rPr>
          <w:rFonts w:hint="eastAsia"/>
          <w:spacing w:val="105"/>
          <w:kern w:val="0"/>
          <w:fitText w:val="1050" w:id="1989383682"/>
        </w:rPr>
        <w:t>団体</w:t>
      </w:r>
      <w:r w:rsidRPr="006C6589">
        <w:rPr>
          <w:rFonts w:hint="eastAsia"/>
          <w:kern w:val="0"/>
          <w:fitText w:val="1050" w:id="1989383682"/>
        </w:rPr>
        <w:t>名</w:t>
      </w:r>
      <w:r w:rsidRPr="006C6589">
        <w:rPr>
          <w:rFonts w:hint="eastAsia"/>
        </w:rPr>
        <w:tab/>
      </w:r>
    </w:p>
    <w:p w14:paraId="017B6AC9" w14:textId="77777777" w:rsidR="00A566EE" w:rsidRPr="006C6589" w:rsidRDefault="00A566EE" w:rsidP="00A566EE"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  <w:t xml:space="preserve">　</w:t>
      </w:r>
      <w:r w:rsidRPr="006C6589">
        <w:rPr>
          <w:rFonts w:hint="eastAsia"/>
          <w:spacing w:val="35"/>
          <w:kern w:val="0"/>
          <w:fitText w:val="1050" w:id="1989383680"/>
        </w:rPr>
        <w:t>担当者</w:t>
      </w:r>
      <w:r w:rsidRPr="006C6589">
        <w:rPr>
          <w:rFonts w:hint="eastAsia"/>
          <w:kern w:val="0"/>
          <w:fitText w:val="1050" w:id="1989383680"/>
        </w:rPr>
        <w:t>名</w:t>
      </w:r>
      <w:r w:rsidRPr="006C6589">
        <w:rPr>
          <w:rFonts w:hint="eastAsia"/>
        </w:rPr>
        <w:tab/>
      </w:r>
    </w:p>
    <w:p w14:paraId="76BC49B4" w14:textId="77777777" w:rsidR="00A566EE" w:rsidRPr="006C6589" w:rsidRDefault="00A566EE" w:rsidP="00A566EE"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</w:r>
      <w:r w:rsidRPr="006C6589">
        <w:rPr>
          <w:rFonts w:hint="eastAsia"/>
        </w:rPr>
        <w:tab/>
        <w:t xml:space="preserve">　</w:t>
      </w:r>
      <w:r w:rsidRPr="006C6589">
        <w:rPr>
          <w:rFonts w:hint="eastAsia"/>
          <w:spacing w:val="35"/>
          <w:kern w:val="0"/>
          <w:fitText w:val="1050" w:id="1989383681"/>
        </w:rPr>
        <w:t>電話番</w:t>
      </w:r>
      <w:r w:rsidRPr="006C6589">
        <w:rPr>
          <w:rFonts w:hint="eastAsia"/>
          <w:kern w:val="0"/>
          <w:fitText w:val="1050" w:id="1989383681"/>
        </w:rPr>
        <w:t>号</w:t>
      </w:r>
      <w:r w:rsidRPr="006C6589">
        <w:rPr>
          <w:rFonts w:hint="eastAsia"/>
        </w:rPr>
        <w:tab/>
      </w:r>
    </w:p>
    <w:p w14:paraId="183A22E0" w14:textId="77777777" w:rsidR="00A566EE" w:rsidRPr="006C6589" w:rsidRDefault="00A566EE" w:rsidP="00A566EE">
      <w:pPr>
        <w:ind w:right="720"/>
      </w:pPr>
    </w:p>
    <w:p w14:paraId="0958A8F8" w14:textId="51B505E4" w:rsidR="00A566EE" w:rsidRPr="006C6589" w:rsidRDefault="00C21E61" w:rsidP="00A566EE">
      <w:pPr>
        <w:ind w:right="720" w:firstLineChars="100" w:firstLine="210"/>
      </w:pPr>
      <w:ins w:id="10" w:author="島田 拓海" w:date="2025-11-20T11:34:00Z" w16du:dateUtc="2025-11-20T02:34:00Z">
        <w:r w:rsidRPr="006C6589">
          <w:rPr>
            <w:rFonts w:hint="eastAsia"/>
          </w:rPr>
          <w:t>横浜市</w:t>
        </w:r>
      </w:ins>
      <w:ins w:id="11" w:author="島田 拓海" w:date="2025-11-17T17:12:00Z" w16du:dateUtc="2025-11-17T08:12:00Z">
        <w:r w:rsidR="005C7855" w:rsidRPr="006C6589">
          <w:rPr>
            <w:rFonts w:hint="eastAsia"/>
            <w:rPrChange w:id="12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t>西</w:t>
        </w:r>
      </w:ins>
      <w:del w:id="13" w:author="島田 拓海" w:date="2025-11-17T17:12:00Z" w16du:dateUtc="2025-11-17T08:12:00Z">
        <w:r w:rsidR="00A566EE" w:rsidRPr="006C6589" w:rsidDel="005C7855">
          <w:rPr>
            <w:rFonts w:hint="eastAsia"/>
            <w:rPrChange w:id="14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○○</w:delText>
        </w:r>
      </w:del>
      <w:r w:rsidR="00CA787E" w:rsidRPr="006C6589">
        <w:rPr>
          <w:rFonts w:hint="eastAsia"/>
          <w:rPrChange w:id="15" w:author="島田 拓海" w:date="2025-11-20T11:37:00Z" w16du:dateUtc="2025-11-20T02:37:00Z">
            <w:rPr>
              <w:rFonts w:hint="eastAsia"/>
              <w:highlight w:val="cyan"/>
            </w:rPr>
          </w:rPrChange>
        </w:rPr>
        <w:t>区</w:t>
      </w:r>
      <w:r w:rsidR="00CA787E" w:rsidRPr="006C6589">
        <w:rPr>
          <w:rFonts w:hint="eastAsia"/>
        </w:rPr>
        <w:t>福祉保健活動拠点申請団体向け説明会に</w:t>
      </w:r>
      <w:r w:rsidR="00A566EE" w:rsidRPr="006C6589">
        <w:rPr>
          <w:rFonts w:hint="eastAsia"/>
        </w:rPr>
        <w:t>、</w:t>
      </w:r>
      <w:r w:rsidR="00490C2C" w:rsidRPr="006C6589">
        <w:rPr>
          <w:rFonts w:hint="eastAsia"/>
        </w:rPr>
        <w:t>次のとおり参加を申し込み</w:t>
      </w:r>
      <w:r w:rsidR="00A566EE" w:rsidRPr="006C6589">
        <w:rPr>
          <w:rFonts w:hint="eastAsia"/>
        </w:rPr>
        <w:t>ます。</w:t>
      </w:r>
    </w:p>
    <w:p w14:paraId="2956F169" w14:textId="0B5DE8F7" w:rsidR="00A566EE" w:rsidRPr="006C6589" w:rsidRDefault="00A566EE" w:rsidP="00A566EE">
      <w:pPr>
        <w:ind w:leftChars="100" w:left="210" w:right="720"/>
        <w:rPr>
          <w:lang w:eastAsia="zh-CN"/>
        </w:rPr>
      </w:pPr>
      <w:r w:rsidRPr="006C6589">
        <w:rPr>
          <w:rFonts w:hint="eastAsia"/>
          <w:lang w:eastAsia="zh-CN"/>
          <w:rPrChange w:id="16" w:author="島田 拓海" w:date="2025-11-20T11:37:00Z" w16du:dateUtc="2025-11-20T02:37:00Z">
            <w:rPr>
              <w:rFonts w:hint="eastAsia"/>
              <w:highlight w:val="cyan"/>
              <w:lang w:eastAsia="zh-CN"/>
            </w:rPr>
          </w:rPrChange>
        </w:rPr>
        <w:t>（</w:t>
      </w:r>
      <w:r w:rsidR="00BC023C" w:rsidRPr="006C6589">
        <w:rPr>
          <w:rFonts w:hint="eastAsia"/>
          <w:rPrChange w:id="17" w:author="島田 拓海" w:date="2025-11-20T11:37:00Z" w16du:dateUtc="2025-11-20T02:37:00Z">
            <w:rPr>
              <w:rFonts w:hint="eastAsia"/>
              <w:highlight w:val="cyan"/>
            </w:rPr>
          </w:rPrChange>
        </w:rPr>
        <w:t>令和</w:t>
      </w:r>
      <w:ins w:id="18" w:author="島田 拓海" w:date="2025-11-17T17:12:00Z" w16du:dateUtc="2025-11-17T08:12:00Z">
        <w:r w:rsidR="005C7855" w:rsidRPr="006C6589">
          <w:rPr>
            <w:rFonts w:hint="eastAsia"/>
            <w:rPrChange w:id="19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t>８</w:t>
        </w:r>
      </w:ins>
      <w:del w:id="20" w:author="島田 拓海" w:date="2025-11-17T17:12:00Z" w16du:dateUtc="2025-11-17T08:12:00Z">
        <w:r w:rsidRPr="006C6589" w:rsidDel="005C7855">
          <w:rPr>
            <w:rFonts w:hint="eastAsia"/>
            <w:rPrChange w:id="21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○</w:delText>
        </w:r>
      </w:del>
      <w:r w:rsidRPr="006C6589">
        <w:rPr>
          <w:rFonts w:hint="eastAsia"/>
          <w:lang w:eastAsia="zh-CN"/>
          <w:rPrChange w:id="22" w:author="島田 拓海" w:date="2025-11-20T11:37:00Z" w16du:dateUtc="2025-11-20T02:37:00Z">
            <w:rPr>
              <w:rFonts w:hint="eastAsia"/>
              <w:highlight w:val="cyan"/>
              <w:lang w:eastAsia="zh-CN"/>
            </w:rPr>
          </w:rPrChange>
        </w:rPr>
        <w:t>年</w:t>
      </w:r>
      <w:ins w:id="23" w:author="島田 拓海" w:date="2025-11-17T17:12:00Z" w16du:dateUtc="2025-11-17T08:12:00Z">
        <w:r w:rsidR="005C7855" w:rsidRPr="006C6589">
          <w:rPr>
            <w:rFonts w:hint="eastAsia"/>
            <w:rPrChange w:id="24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t>１</w:t>
        </w:r>
      </w:ins>
      <w:del w:id="25" w:author="島田 拓海" w:date="2025-11-17T17:12:00Z" w16du:dateUtc="2025-11-17T08:12:00Z">
        <w:r w:rsidRPr="006C6589" w:rsidDel="005C7855">
          <w:rPr>
            <w:rFonts w:hint="eastAsia"/>
            <w:rPrChange w:id="26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○</w:delText>
        </w:r>
      </w:del>
      <w:r w:rsidRPr="006C6589">
        <w:rPr>
          <w:rFonts w:hint="eastAsia"/>
          <w:lang w:eastAsia="zh-CN"/>
          <w:rPrChange w:id="27" w:author="島田 拓海" w:date="2025-11-20T11:37:00Z" w16du:dateUtc="2025-11-20T02:37:00Z">
            <w:rPr>
              <w:rFonts w:hint="eastAsia"/>
              <w:highlight w:val="cyan"/>
              <w:lang w:eastAsia="zh-CN"/>
            </w:rPr>
          </w:rPrChange>
        </w:rPr>
        <w:t>月</w:t>
      </w:r>
      <w:ins w:id="28" w:author="島田 拓海" w:date="2025-11-17T17:12:00Z" w16du:dateUtc="2025-11-17T08:12:00Z">
        <w:r w:rsidR="005C7855" w:rsidRPr="006C6589">
          <w:rPr>
            <w:rPrChange w:id="29" w:author="島田 拓海" w:date="2025-11-20T11:37:00Z" w16du:dateUtc="2025-11-20T02:37:00Z">
              <w:rPr>
                <w:highlight w:val="cyan"/>
              </w:rPr>
            </w:rPrChange>
          </w:rPr>
          <w:t>14</w:t>
        </w:r>
      </w:ins>
      <w:del w:id="30" w:author="島田 拓海" w:date="2025-11-17T17:12:00Z" w16du:dateUtc="2025-11-17T08:12:00Z">
        <w:r w:rsidRPr="006C6589" w:rsidDel="005C7855">
          <w:rPr>
            <w:rFonts w:hint="eastAsia"/>
            <w:rPrChange w:id="31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○</w:delText>
        </w:r>
      </w:del>
      <w:r w:rsidRPr="006C6589">
        <w:rPr>
          <w:rFonts w:hint="eastAsia"/>
          <w:lang w:eastAsia="zh-CN"/>
          <w:rPrChange w:id="32" w:author="島田 拓海" w:date="2025-11-20T11:37:00Z" w16du:dateUtc="2025-11-20T02:37:00Z">
            <w:rPr>
              <w:rFonts w:hint="eastAsia"/>
              <w:highlight w:val="cyan"/>
              <w:lang w:eastAsia="zh-CN"/>
            </w:rPr>
          </w:rPrChange>
        </w:rPr>
        <w:t>日（</w:t>
      </w:r>
      <w:ins w:id="33" w:author="島田 拓海" w:date="2025-11-17T17:12:00Z" w16du:dateUtc="2025-11-17T08:12:00Z">
        <w:r w:rsidR="005C7855" w:rsidRPr="006C6589">
          <w:rPr>
            <w:rFonts w:hint="eastAsia"/>
            <w:rPrChange w:id="34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t>水</w:t>
        </w:r>
      </w:ins>
      <w:del w:id="35" w:author="島田 拓海" w:date="2025-11-17T17:12:00Z" w16du:dateUtc="2025-11-17T08:12:00Z">
        <w:r w:rsidRPr="006C6589" w:rsidDel="005C7855">
          <w:rPr>
            <w:rFonts w:hint="eastAsia"/>
            <w:rPrChange w:id="36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○</w:delText>
        </w:r>
      </w:del>
      <w:r w:rsidRPr="006C6589">
        <w:rPr>
          <w:rFonts w:hint="eastAsia"/>
          <w:lang w:eastAsia="zh-CN"/>
          <w:rPrChange w:id="37" w:author="島田 拓海" w:date="2025-11-20T11:37:00Z" w16du:dateUtc="2025-11-20T02:37:00Z">
            <w:rPr>
              <w:rFonts w:hint="eastAsia"/>
              <w:highlight w:val="cyan"/>
              <w:lang w:eastAsia="zh-CN"/>
            </w:rPr>
          </w:rPrChange>
        </w:rPr>
        <w:t>）</w:t>
      </w:r>
      <w:r w:rsidRPr="006C6589">
        <w:rPr>
          <w:rFonts w:hint="eastAsia"/>
          <w:rPrChange w:id="38" w:author="島田 拓海" w:date="2025-11-20T11:37:00Z" w16du:dateUtc="2025-11-20T02:37:00Z">
            <w:rPr>
              <w:rFonts w:hint="eastAsia"/>
              <w:highlight w:val="cyan"/>
            </w:rPr>
          </w:rPrChange>
        </w:rPr>
        <w:t>午後</w:t>
      </w:r>
      <w:ins w:id="39" w:author="島田 拓海" w:date="2025-11-17T17:12:00Z" w16du:dateUtc="2025-11-17T08:12:00Z">
        <w:r w:rsidR="005C7855" w:rsidRPr="006C6589">
          <w:rPr>
            <w:rFonts w:hint="eastAsia"/>
            <w:rPrChange w:id="40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t>２</w:t>
        </w:r>
      </w:ins>
      <w:del w:id="41" w:author="島田 拓海" w:date="2025-11-17T17:12:00Z" w16du:dateUtc="2025-11-17T08:12:00Z">
        <w:r w:rsidR="000D0742" w:rsidRPr="006C6589" w:rsidDel="005C7855">
          <w:rPr>
            <w:rFonts w:hint="eastAsia"/>
            <w:rPrChange w:id="42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○</w:delText>
        </w:r>
      </w:del>
      <w:r w:rsidRPr="006C6589">
        <w:rPr>
          <w:rFonts w:hint="eastAsia"/>
          <w:rPrChange w:id="43" w:author="島田 拓海" w:date="2025-11-20T11:37:00Z" w16du:dateUtc="2025-11-20T02:37:00Z">
            <w:rPr>
              <w:rFonts w:hint="eastAsia"/>
              <w:highlight w:val="cyan"/>
            </w:rPr>
          </w:rPrChange>
        </w:rPr>
        <w:t>時</w:t>
      </w:r>
      <w:r w:rsidRPr="006C6589">
        <w:rPr>
          <w:rFonts w:hint="eastAsia"/>
        </w:rPr>
        <w:t>から、</w:t>
      </w:r>
      <w:ins w:id="44" w:author="島田 拓海" w:date="2025-11-17T17:13:00Z" w16du:dateUtc="2025-11-17T08:13:00Z">
        <w:r w:rsidR="005C7855" w:rsidRPr="006C6589">
          <w:rPr>
            <w:rFonts w:hint="eastAsia"/>
          </w:rPr>
          <w:t>西区役所２階　２</w:t>
        </w:r>
        <w:r w:rsidR="005C7855" w:rsidRPr="006C6589">
          <w:t>A会議室</w:t>
        </w:r>
      </w:ins>
      <w:del w:id="45" w:author="島田 拓海" w:date="2025-11-17T17:13:00Z" w16du:dateUtc="2025-11-17T08:13:00Z">
        <w:r w:rsidRPr="006C6589" w:rsidDel="005C7855">
          <w:rPr>
            <w:rFonts w:hint="eastAsia"/>
          </w:rPr>
          <w:delText>横浜市</w:delText>
        </w:r>
        <w:r w:rsidRPr="006C6589" w:rsidDel="005C7855">
          <w:rPr>
            <w:rFonts w:hint="eastAsia"/>
            <w:rPrChange w:id="46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○○</w:delText>
        </w:r>
        <w:r w:rsidR="00CA787E" w:rsidRPr="006C6589" w:rsidDel="005C7855">
          <w:rPr>
            <w:rFonts w:hint="eastAsia"/>
            <w:rPrChange w:id="47" w:author="島田 拓海" w:date="2025-11-20T11:37:00Z" w16du:dateUtc="2025-11-20T02:37:00Z">
              <w:rPr>
                <w:rFonts w:hint="eastAsia"/>
                <w:highlight w:val="cyan"/>
              </w:rPr>
            </w:rPrChange>
          </w:rPr>
          <w:delText>区</w:delText>
        </w:r>
        <w:r w:rsidR="00CA787E" w:rsidRPr="006C6589" w:rsidDel="005C7855">
          <w:rPr>
            <w:rFonts w:hint="eastAsia"/>
          </w:rPr>
          <w:delText>福祉保健活動拠点</w:delText>
        </w:r>
      </w:del>
      <w:r w:rsidR="00CA787E" w:rsidRPr="006C6589">
        <w:rPr>
          <w:rFonts w:hint="eastAsia"/>
        </w:rPr>
        <w:t>に</w:t>
      </w:r>
      <w:r w:rsidRPr="006C6589">
        <w:rPr>
          <w:rFonts w:hint="eastAsia"/>
        </w:rPr>
        <w:t>て）</w:t>
      </w:r>
    </w:p>
    <w:p w14:paraId="07780F48" w14:textId="77777777" w:rsidR="00A566EE" w:rsidRPr="006C6589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6C6589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13C" w14:textId="77777777" w:rsidR="00A566EE" w:rsidRPr="006C6589" w:rsidRDefault="00A566EE" w:rsidP="00A566EE">
            <w:pPr>
              <w:jc w:val="center"/>
            </w:pPr>
            <w:r w:rsidRPr="006C6589">
              <w:rPr>
                <w:rFonts w:hint="eastAsia"/>
              </w:rPr>
              <w:t>（ふりがな）</w:t>
            </w:r>
          </w:p>
          <w:p w14:paraId="20A9477E" w14:textId="77777777" w:rsidR="00A566EE" w:rsidRPr="006C6589" w:rsidRDefault="00A566EE" w:rsidP="00A566EE">
            <w:pPr>
              <w:jc w:val="center"/>
            </w:pPr>
            <w:r w:rsidRPr="006C6589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532" w14:textId="77777777" w:rsidR="00A566EE" w:rsidRPr="006C6589" w:rsidRDefault="00A566EE" w:rsidP="00A566EE">
            <w:pPr>
              <w:jc w:val="center"/>
            </w:pPr>
            <w:r w:rsidRPr="006C6589">
              <w:rPr>
                <w:rFonts w:hint="eastAsia"/>
              </w:rPr>
              <w:t>部署・職名</w:t>
            </w:r>
          </w:p>
        </w:tc>
      </w:tr>
      <w:tr w:rsidR="00A566EE" w:rsidRPr="006C6589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ABE8" w14:textId="77777777" w:rsidR="00A566EE" w:rsidRPr="006C6589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CA3C" w14:textId="77777777" w:rsidR="00A566EE" w:rsidRPr="006C6589" w:rsidRDefault="00A566EE" w:rsidP="00A566EE"/>
        </w:tc>
      </w:tr>
      <w:tr w:rsidR="00A566EE" w:rsidRPr="006C6589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5015" w14:textId="77777777" w:rsidR="00A566EE" w:rsidRPr="006C6589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F8B1" w14:textId="77777777" w:rsidR="00A566EE" w:rsidRPr="006C6589" w:rsidRDefault="00A566EE" w:rsidP="00A566EE"/>
        </w:tc>
      </w:tr>
      <w:tr w:rsidR="00A566EE" w:rsidRPr="006C6589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8B55" w14:textId="77777777" w:rsidR="00A566EE" w:rsidRPr="006C6589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0B4E" w14:textId="77777777" w:rsidR="00A566EE" w:rsidRPr="006C6589" w:rsidRDefault="00A566EE" w:rsidP="00A566EE"/>
        </w:tc>
      </w:tr>
    </w:tbl>
    <w:p w14:paraId="1A5BDC04" w14:textId="4BC11076" w:rsidR="00A566EE" w:rsidRPr="006C6589" w:rsidRDefault="00A566EE" w:rsidP="00A566EE"/>
    <w:p w14:paraId="48A15BB4" w14:textId="7147E440" w:rsidR="005C0BED" w:rsidRPr="006C6589" w:rsidRDefault="005C0BED" w:rsidP="00A566EE"/>
    <w:p w14:paraId="6BBCE752" w14:textId="77777777" w:rsidR="005C0BED" w:rsidRPr="006C6589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C6589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1144A706" w:rsidR="005C0BED" w:rsidRPr="006C6589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C6589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6C6589">
              <w:rPr>
                <w:rFonts w:hint="eastAsia"/>
                <w:color w:val="000000" w:themeColor="text1"/>
                <w:szCs w:val="21"/>
                <w:rPrChange w:id="48" w:author="島田 拓海" w:date="2025-11-20T11:37:00Z" w16du:dateUtc="2025-11-20T02:37:00Z">
                  <w:rPr>
                    <w:rFonts w:hint="eastAsia"/>
                    <w:color w:val="000000" w:themeColor="text1"/>
                    <w:szCs w:val="21"/>
                    <w:highlight w:val="cyan"/>
                  </w:rPr>
                </w:rPrChange>
              </w:rPr>
              <w:t>令和</w:t>
            </w:r>
            <w:ins w:id="49" w:author="島田 拓海" w:date="2025-11-17T17:13:00Z" w16du:dateUtc="2025-11-17T08:13:00Z">
              <w:r w:rsidR="005C7855" w:rsidRPr="006C6589">
                <w:rPr>
                  <w:rFonts w:hint="eastAsia"/>
                  <w:color w:val="000000" w:themeColor="text1"/>
                  <w:szCs w:val="21"/>
                  <w:rPrChange w:id="50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t>７</w:t>
              </w:r>
            </w:ins>
            <w:del w:id="51" w:author="島田 拓海" w:date="2025-11-17T17:13:00Z" w16du:dateUtc="2025-11-17T08:13:00Z">
              <w:r w:rsidRPr="006C6589" w:rsidDel="005C7855">
                <w:rPr>
                  <w:rFonts w:hint="eastAsia"/>
                  <w:color w:val="000000" w:themeColor="text1"/>
                  <w:szCs w:val="21"/>
                  <w:rPrChange w:id="52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delText>○</w:delText>
              </w:r>
            </w:del>
            <w:r w:rsidRPr="006C6589">
              <w:rPr>
                <w:rFonts w:hint="eastAsia"/>
                <w:color w:val="000000" w:themeColor="text1"/>
                <w:szCs w:val="21"/>
                <w:rPrChange w:id="53" w:author="島田 拓海" w:date="2025-11-20T11:37:00Z" w16du:dateUtc="2025-11-20T02:37:00Z">
                  <w:rPr>
                    <w:rFonts w:hint="eastAsia"/>
                    <w:color w:val="000000" w:themeColor="text1"/>
                    <w:szCs w:val="21"/>
                    <w:highlight w:val="cyan"/>
                  </w:rPr>
                </w:rPrChange>
              </w:rPr>
              <w:t>年</w:t>
            </w:r>
            <w:ins w:id="54" w:author="島田 拓海" w:date="2025-11-17T17:13:00Z" w16du:dateUtc="2025-11-17T08:13:00Z">
              <w:r w:rsidR="005C7855" w:rsidRPr="006C6589">
                <w:rPr>
                  <w:color w:val="000000" w:themeColor="text1"/>
                  <w:szCs w:val="21"/>
                  <w:rPrChange w:id="55" w:author="島田 拓海" w:date="2025-11-20T11:37:00Z" w16du:dateUtc="2025-11-20T02:37:00Z">
                    <w:rPr>
                      <w:color w:val="000000" w:themeColor="text1"/>
                      <w:szCs w:val="21"/>
                      <w:highlight w:val="cyan"/>
                    </w:rPr>
                  </w:rPrChange>
                </w:rPr>
                <w:t>12</w:t>
              </w:r>
            </w:ins>
            <w:del w:id="56" w:author="島田 拓海" w:date="2025-11-17T17:13:00Z" w16du:dateUtc="2025-11-17T08:13:00Z">
              <w:r w:rsidRPr="006C6589" w:rsidDel="005C7855">
                <w:rPr>
                  <w:rFonts w:hint="eastAsia"/>
                  <w:color w:val="000000" w:themeColor="text1"/>
                  <w:szCs w:val="21"/>
                  <w:rPrChange w:id="57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delText>○</w:delText>
              </w:r>
            </w:del>
            <w:r w:rsidRPr="006C6589">
              <w:rPr>
                <w:rFonts w:hint="eastAsia"/>
                <w:color w:val="000000" w:themeColor="text1"/>
                <w:szCs w:val="21"/>
                <w:rPrChange w:id="58" w:author="島田 拓海" w:date="2025-11-20T11:37:00Z" w16du:dateUtc="2025-11-20T02:37:00Z">
                  <w:rPr>
                    <w:rFonts w:hint="eastAsia"/>
                    <w:color w:val="000000" w:themeColor="text1"/>
                    <w:szCs w:val="21"/>
                    <w:highlight w:val="cyan"/>
                  </w:rPr>
                </w:rPrChange>
              </w:rPr>
              <w:t>月</w:t>
            </w:r>
            <w:ins w:id="59" w:author="島田 拓海" w:date="2025-11-17T17:14:00Z" w16du:dateUtc="2025-11-17T08:14:00Z">
              <w:r w:rsidR="005C7855" w:rsidRPr="006C6589">
                <w:rPr>
                  <w:color w:val="000000" w:themeColor="text1"/>
                  <w:szCs w:val="21"/>
                  <w:rPrChange w:id="60" w:author="島田 拓海" w:date="2025-11-20T11:37:00Z" w16du:dateUtc="2025-11-20T02:37:00Z">
                    <w:rPr>
                      <w:color w:val="000000" w:themeColor="text1"/>
                      <w:szCs w:val="21"/>
                      <w:highlight w:val="cyan"/>
                    </w:rPr>
                  </w:rPrChange>
                </w:rPr>
                <w:t>26</w:t>
              </w:r>
            </w:ins>
            <w:del w:id="61" w:author="島田 拓海" w:date="2025-11-17T17:13:00Z" w16du:dateUtc="2025-11-17T08:13:00Z">
              <w:r w:rsidRPr="006C6589" w:rsidDel="005C7855">
                <w:rPr>
                  <w:rFonts w:hint="eastAsia"/>
                  <w:color w:val="000000" w:themeColor="text1"/>
                  <w:szCs w:val="21"/>
                  <w:rPrChange w:id="62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delText>○</w:delText>
              </w:r>
            </w:del>
            <w:r w:rsidRPr="006C6589">
              <w:rPr>
                <w:rFonts w:hint="eastAsia"/>
                <w:color w:val="000000" w:themeColor="text1"/>
                <w:szCs w:val="21"/>
                <w:rPrChange w:id="63" w:author="島田 拓海" w:date="2025-11-20T11:37:00Z" w16du:dateUtc="2025-11-20T02:37:00Z">
                  <w:rPr>
                    <w:rFonts w:hint="eastAsia"/>
                    <w:color w:val="000000" w:themeColor="text1"/>
                    <w:szCs w:val="21"/>
                    <w:highlight w:val="cyan"/>
                  </w:rPr>
                </w:rPrChange>
              </w:rPr>
              <w:t>日（</w:t>
            </w:r>
            <w:ins w:id="64" w:author="島田 拓海" w:date="2025-11-17T17:14:00Z" w16du:dateUtc="2025-11-17T08:14:00Z">
              <w:r w:rsidR="005C7855" w:rsidRPr="006C6589">
                <w:rPr>
                  <w:rFonts w:hint="eastAsia"/>
                  <w:color w:val="000000" w:themeColor="text1"/>
                  <w:szCs w:val="21"/>
                  <w:rPrChange w:id="65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t>金</w:t>
              </w:r>
            </w:ins>
            <w:del w:id="66" w:author="島田 拓海" w:date="2025-11-17T17:14:00Z" w16du:dateUtc="2025-11-17T08:14:00Z">
              <w:r w:rsidRPr="006C6589" w:rsidDel="005C7855">
                <w:rPr>
                  <w:rFonts w:hint="eastAsia"/>
                  <w:color w:val="000000" w:themeColor="text1"/>
                  <w:szCs w:val="21"/>
                  <w:rPrChange w:id="67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delText>○</w:delText>
              </w:r>
            </w:del>
            <w:r w:rsidRPr="006C6589">
              <w:rPr>
                <w:rFonts w:hint="eastAsia"/>
                <w:color w:val="000000" w:themeColor="text1"/>
                <w:szCs w:val="21"/>
                <w:rPrChange w:id="68" w:author="島田 拓海" w:date="2025-11-20T11:37:00Z" w16du:dateUtc="2025-11-20T02:37:00Z">
                  <w:rPr>
                    <w:rFonts w:hint="eastAsia"/>
                    <w:color w:val="000000" w:themeColor="text1"/>
                    <w:szCs w:val="21"/>
                    <w:highlight w:val="cyan"/>
                  </w:rPr>
                </w:rPrChange>
              </w:rPr>
              <w:t>）午後</w:t>
            </w:r>
            <w:ins w:id="69" w:author="島田 拓海" w:date="2025-11-17T17:14:00Z" w16du:dateUtc="2025-11-17T08:14:00Z">
              <w:r w:rsidR="005C7855" w:rsidRPr="006C6589">
                <w:rPr>
                  <w:rFonts w:hint="eastAsia"/>
                  <w:color w:val="000000" w:themeColor="text1"/>
                  <w:szCs w:val="21"/>
                  <w:rPrChange w:id="70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t>４</w:t>
              </w:r>
            </w:ins>
            <w:del w:id="71" w:author="島田 拓海" w:date="2025-11-17T17:14:00Z" w16du:dateUtc="2025-11-17T08:14:00Z">
              <w:r w:rsidRPr="006C6589" w:rsidDel="005C7855">
                <w:rPr>
                  <w:rFonts w:hint="eastAsia"/>
                  <w:color w:val="000000" w:themeColor="text1"/>
                  <w:szCs w:val="21"/>
                  <w:rPrChange w:id="72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delText>〇</w:delText>
              </w:r>
            </w:del>
            <w:r w:rsidRPr="006C6589">
              <w:rPr>
                <w:rFonts w:hint="eastAsia"/>
                <w:color w:val="000000" w:themeColor="text1"/>
                <w:szCs w:val="21"/>
                <w:rPrChange w:id="73" w:author="島田 拓海" w:date="2025-11-20T11:37:00Z" w16du:dateUtc="2025-11-20T02:37:00Z">
                  <w:rPr>
                    <w:rFonts w:hint="eastAsia"/>
                    <w:color w:val="000000" w:themeColor="text1"/>
                    <w:szCs w:val="21"/>
                    <w:highlight w:val="cyan"/>
                  </w:rPr>
                </w:rPrChange>
              </w:rPr>
              <w:t>時まで</w:t>
            </w:r>
          </w:p>
          <w:p w14:paraId="0F028B97" w14:textId="77777777" w:rsidR="005C0BED" w:rsidRPr="006C6589" w:rsidRDefault="005C0BED" w:rsidP="005C0BED">
            <w:pPr>
              <w:ind w:right="-19"/>
              <w:rPr>
                <w:ins w:id="74" w:author="島田 拓海" w:date="2025-11-20T11:35:00Z" w16du:dateUtc="2025-11-20T02:35:00Z"/>
                <w:color w:val="000000" w:themeColor="text1"/>
                <w:sz w:val="21"/>
                <w:szCs w:val="21"/>
              </w:rPr>
            </w:pPr>
            <w:r w:rsidRPr="006C6589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del w:id="75" w:author="島田 拓海" w:date="2025-11-17T17:14:00Z" w16du:dateUtc="2025-11-17T08:14:00Z">
              <w:r w:rsidR="00071F5F" w:rsidRPr="006C6589" w:rsidDel="005C7855">
                <w:rPr>
                  <w:rFonts w:hint="eastAsia"/>
                  <w:color w:val="000000" w:themeColor="text1"/>
                  <w:sz w:val="21"/>
                  <w:szCs w:val="21"/>
                </w:rPr>
                <w:delText>横浜市電子申請・届出システム又は</w:delText>
              </w:r>
            </w:del>
            <w:r w:rsidRPr="006C6589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6C6589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071F5F" w:rsidRPr="006C6589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6C6589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ins w:id="76" w:author="島田 拓海" w:date="2025-11-17T17:14:00Z" w16du:dateUtc="2025-11-17T08:14:00Z">
              <w:r w:rsidR="005C7855" w:rsidRPr="006C6589">
                <w:rPr>
                  <w:rFonts w:hint="eastAsia"/>
                  <w:color w:val="000000" w:themeColor="text1"/>
                  <w:szCs w:val="21"/>
                  <w:rPrChange w:id="77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t>西</w:t>
              </w:r>
            </w:ins>
            <w:del w:id="78" w:author="島田 拓海" w:date="2025-11-17T17:14:00Z" w16du:dateUtc="2025-11-17T08:14:00Z">
              <w:r w:rsidRPr="006C6589" w:rsidDel="005C7855">
                <w:rPr>
                  <w:rFonts w:hint="eastAsia"/>
                  <w:color w:val="000000" w:themeColor="text1"/>
                  <w:szCs w:val="21"/>
                  <w:rPrChange w:id="79" w:author="島田 拓海" w:date="2025-11-20T11:37:00Z" w16du:dateUtc="2025-11-20T02:37:00Z">
                    <w:rPr>
                      <w:rFonts w:hint="eastAsia"/>
                      <w:color w:val="000000" w:themeColor="text1"/>
                      <w:szCs w:val="21"/>
                      <w:highlight w:val="cyan"/>
                    </w:rPr>
                  </w:rPrChange>
                </w:rPr>
                <w:delText>○○</w:delText>
              </w:r>
            </w:del>
            <w:r w:rsidRPr="006C6589">
              <w:rPr>
                <w:rFonts w:hint="eastAsia"/>
                <w:color w:val="000000" w:themeColor="text1"/>
                <w:szCs w:val="21"/>
                <w:rPrChange w:id="80" w:author="島田 拓海" w:date="2025-11-20T11:37:00Z" w16du:dateUtc="2025-11-20T02:37:00Z">
                  <w:rPr>
                    <w:rFonts w:hint="eastAsia"/>
                    <w:color w:val="000000" w:themeColor="text1"/>
                    <w:szCs w:val="21"/>
                    <w:highlight w:val="cyan"/>
                  </w:rPr>
                </w:rPrChange>
              </w:rPr>
              <w:t>区</w:t>
            </w:r>
            <w:r w:rsidRPr="006C6589"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福祉保健課事業企画担当あてに送付してください。</w:t>
            </w:r>
          </w:p>
          <w:p w14:paraId="7838D32D" w14:textId="77777777" w:rsidR="00C21E61" w:rsidRPr="006C6589" w:rsidRDefault="00C21E61" w:rsidP="006C6589">
            <w:pPr>
              <w:rPr>
                <w:ins w:id="81" w:author="島田 拓海" w:date="2025-11-20T11:37:00Z" w16du:dateUtc="2025-11-20T02:37:00Z"/>
                <w:szCs w:val="21"/>
              </w:rPr>
            </w:pPr>
            <w:ins w:id="82" w:author="島田 拓海" w:date="2025-11-20T11:35:00Z" w16du:dateUtc="2025-11-20T02:35:00Z">
              <w:r w:rsidRPr="006C6589">
                <w:rPr>
                  <w:rFonts w:hint="eastAsia"/>
                  <w:sz w:val="21"/>
                  <w:szCs w:val="21"/>
                </w:rPr>
                <w:t>E-mail</w:t>
              </w:r>
            </w:ins>
            <w:ins w:id="83" w:author="島田 拓海" w:date="2025-11-20T11:36:00Z" w16du:dateUtc="2025-11-20T02:36:00Z">
              <w:r w:rsidR="006C6589" w:rsidRPr="006C6589">
                <w:rPr>
                  <w:rFonts w:hint="eastAsia"/>
                  <w:sz w:val="21"/>
                  <w:szCs w:val="21"/>
                </w:rPr>
                <w:t>：</w:t>
              </w:r>
              <w:r w:rsidR="006C6589" w:rsidRPr="006C6589">
                <w:rPr>
                  <w:szCs w:val="21"/>
                  <w:rPrChange w:id="84" w:author="島田 拓海" w:date="2025-11-20T11:37:00Z" w16du:dateUtc="2025-11-20T02:37:00Z">
                    <w:rPr>
                      <w:szCs w:val="21"/>
                      <w:highlight w:val="cyan"/>
                    </w:rPr>
                  </w:rPrChange>
                </w:rPr>
                <w:fldChar w:fldCharType="begin"/>
              </w:r>
              <w:r w:rsidR="006C6589" w:rsidRPr="006C6589">
                <w:rPr>
                  <w:rFonts w:hint="eastAsia"/>
                  <w:szCs w:val="21"/>
                  <w:rPrChange w:id="85" w:author="島田 拓海" w:date="2025-11-20T11:37:00Z" w16du:dateUtc="2025-11-20T02:37:00Z">
                    <w:rPr>
                      <w:rFonts w:hint="eastAsia"/>
                      <w:szCs w:val="21"/>
                      <w:highlight w:val="cyan"/>
                    </w:rPr>
                  </w:rPrChange>
                </w:rPr>
                <w:instrText>HYPERLINK "mailto:</w:instrText>
              </w:r>
            </w:ins>
            <w:ins w:id="86" w:author="島田 拓海" w:date="2025-11-20T11:35:00Z" w16du:dateUtc="2025-11-20T02:35:00Z">
              <w:r w:rsidR="006C6589" w:rsidRPr="006C6589">
                <w:rPr>
                  <w:rFonts w:hint="eastAsia"/>
                  <w:sz w:val="21"/>
                  <w:szCs w:val="21"/>
                  <w:rPrChange w:id="87" w:author="島田 拓海" w:date="2025-11-20T11:37:00Z" w16du:dateUtc="2025-11-20T02:37:00Z">
                    <w:rPr>
                      <w:rStyle w:val="af"/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instrText>ni</w:instrText>
              </w:r>
              <w:r w:rsidR="006C6589" w:rsidRPr="006C6589">
                <w:rPr>
                  <w:sz w:val="21"/>
                  <w:szCs w:val="21"/>
                  <w:rPrChange w:id="88" w:author="島田 拓海" w:date="2025-11-20T11:37:00Z" w16du:dateUtc="2025-11-20T02:37:00Z">
                    <w:rPr>
                      <w:rStyle w:val="af"/>
                      <w:sz w:val="21"/>
                      <w:szCs w:val="21"/>
                      <w:highlight w:val="cyan"/>
                    </w:rPr>
                  </w:rPrChange>
                </w:rPr>
                <w:instrText>-</w:instrText>
              </w:r>
              <w:r w:rsidR="006C6589" w:rsidRPr="006C6589">
                <w:rPr>
                  <w:rFonts w:hint="eastAsia"/>
                  <w:sz w:val="21"/>
                  <w:szCs w:val="21"/>
                  <w:rPrChange w:id="89" w:author="島田 拓海" w:date="2025-11-20T11:37:00Z" w16du:dateUtc="2025-11-20T02:37:00Z">
                    <w:rPr>
                      <w:rStyle w:val="af"/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instrText>h</w:instrText>
              </w:r>
              <w:r w:rsidR="006C6589" w:rsidRPr="006C6589">
                <w:rPr>
                  <w:sz w:val="21"/>
                  <w:szCs w:val="21"/>
                  <w:rPrChange w:id="90" w:author="島田 拓海" w:date="2025-11-20T11:37:00Z" w16du:dateUtc="2025-11-20T02:37:00Z">
                    <w:rPr>
                      <w:rStyle w:val="af"/>
                      <w:sz w:val="21"/>
                      <w:szCs w:val="21"/>
                      <w:highlight w:val="cyan"/>
                    </w:rPr>
                  </w:rPrChange>
                </w:rPr>
                <w:instrText>ukuho</w:instrText>
              </w:r>
              <w:r w:rsidR="006C6589" w:rsidRPr="006C6589">
                <w:rPr>
                  <w:rFonts w:hint="eastAsia"/>
                  <w:sz w:val="21"/>
                  <w:szCs w:val="21"/>
                  <w:rPrChange w:id="91" w:author="島田 拓海" w:date="2025-11-20T11:37:00Z" w16du:dateUtc="2025-11-20T02:37:00Z">
                    <w:rPr>
                      <w:rStyle w:val="af"/>
                      <w:rFonts w:hint="eastAsia"/>
                      <w:sz w:val="21"/>
                      <w:szCs w:val="21"/>
                    </w:rPr>
                  </w:rPrChange>
                </w:rPr>
                <w:instrText>@city.yokohama.</w:instrText>
              </w:r>
              <w:r w:rsidR="006C6589" w:rsidRPr="006C6589">
                <w:rPr>
                  <w:sz w:val="21"/>
                  <w:szCs w:val="21"/>
                  <w:rPrChange w:id="92" w:author="島田 拓海" w:date="2025-11-20T11:37:00Z" w16du:dateUtc="2025-11-20T02:37:00Z">
                    <w:rPr>
                      <w:rStyle w:val="af"/>
                      <w:sz w:val="21"/>
                      <w:szCs w:val="21"/>
                    </w:rPr>
                  </w:rPrChange>
                </w:rPr>
                <w:instrText>lg.</w:instrText>
              </w:r>
              <w:r w:rsidR="006C6589" w:rsidRPr="006C6589">
                <w:rPr>
                  <w:rFonts w:hint="eastAsia"/>
                  <w:sz w:val="21"/>
                  <w:szCs w:val="21"/>
                  <w:rPrChange w:id="93" w:author="島田 拓海" w:date="2025-11-20T11:37:00Z" w16du:dateUtc="2025-11-20T02:37:00Z">
                    <w:rPr>
                      <w:rStyle w:val="af"/>
                      <w:rFonts w:hint="eastAsia"/>
                      <w:sz w:val="21"/>
                      <w:szCs w:val="21"/>
                    </w:rPr>
                  </w:rPrChange>
                </w:rPr>
                <w:instrText>jp</w:instrText>
              </w:r>
            </w:ins>
            <w:ins w:id="94" w:author="島田 拓海" w:date="2025-11-20T11:36:00Z" w16du:dateUtc="2025-11-20T02:36:00Z">
              <w:r w:rsidR="006C6589" w:rsidRPr="006C6589">
                <w:rPr>
                  <w:rFonts w:hint="eastAsia"/>
                  <w:szCs w:val="21"/>
                  <w:rPrChange w:id="95" w:author="島田 拓海" w:date="2025-11-20T11:37:00Z" w16du:dateUtc="2025-11-20T02:37:00Z">
                    <w:rPr>
                      <w:rFonts w:hint="eastAsia"/>
                      <w:szCs w:val="21"/>
                      <w:highlight w:val="cyan"/>
                    </w:rPr>
                  </w:rPrChange>
                </w:rPr>
                <w:instrText>"</w:instrText>
              </w:r>
              <w:r w:rsidR="006C6589" w:rsidRPr="006C6589">
                <w:rPr>
                  <w:szCs w:val="21"/>
                  <w:rPrChange w:id="96" w:author="島田 拓海" w:date="2025-11-20T11:37:00Z" w16du:dateUtc="2025-11-20T02:37:00Z">
                    <w:rPr>
                      <w:szCs w:val="21"/>
                      <w:highlight w:val="cyan"/>
                    </w:rPr>
                  </w:rPrChange>
                </w:rPr>
                <w:fldChar w:fldCharType="separate"/>
              </w:r>
            </w:ins>
            <w:ins w:id="97" w:author="島田 拓海" w:date="2025-11-20T11:35:00Z" w16du:dateUtc="2025-11-20T02:35:00Z">
              <w:r w:rsidR="006C6589" w:rsidRPr="006C6589">
                <w:rPr>
                  <w:rStyle w:val="af"/>
                  <w:rFonts w:hint="eastAsia"/>
                  <w:szCs w:val="21"/>
                  <w:rPrChange w:id="98" w:author="島田 拓海" w:date="2025-11-20T11:37:00Z" w16du:dateUtc="2025-11-20T02:37:00Z">
                    <w:rPr>
                      <w:rStyle w:val="af"/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t>ni</w:t>
              </w:r>
              <w:del w:id="99" w:author="島田 拓海" w:date="2025-11-13T16:32:00Z" w16du:dateUtc="2025-11-13T07:32:00Z">
                <w:r w:rsidR="006C6589" w:rsidRPr="006C6589" w:rsidDel="008A4B07">
                  <w:rPr>
                    <w:rStyle w:val="af"/>
                    <w:szCs w:val="21"/>
                    <w:rPrChange w:id="100" w:author="島田 拓海" w:date="2025-11-20T11:37:00Z" w16du:dateUtc="2025-11-20T02:37:00Z">
                      <w:rPr>
                        <w:rStyle w:val="af"/>
                        <w:sz w:val="21"/>
                        <w:szCs w:val="21"/>
                        <w:highlight w:val="cyan"/>
                      </w:rPr>
                    </w:rPrChange>
                  </w:rPr>
                  <w:delText>00</w:delText>
                </w:r>
              </w:del>
              <w:r w:rsidR="006C6589" w:rsidRPr="006C6589">
                <w:rPr>
                  <w:rStyle w:val="af"/>
                  <w:szCs w:val="21"/>
                  <w:rPrChange w:id="101" w:author="島田 拓海" w:date="2025-11-20T11:37:00Z" w16du:dateUtc="2025-11-20T02:37:00Z">
                    <w:rPr>
                      <w:rStyle w:val="af"/>
                      <w:sz w:val="21"/>
                      <w:szCs w:val="21"/>
                      <w:highlight w:val="cyan"/>
                    </w:rPr>
                  </w:rPrChange>
                </w:rPr>
                <w:t>-</w:t>
              </w:r>
              <w:r w:rsidR="006C6589" w:rsidRPr="006C6589">
                <w:rPr>
                  <w:rStyle w:val="af"/>
                  <w:rFonts w:hint="eastAsia"/>
                  <w:szCs w:val="21"/>
                  <w:rPrChange w:id="102" w:author="島田 拓海" w:date="2025-11-20T11:37:00Z" w16du:dateUtc="2025-11-20T02:37:00Z">
                    <w:rPr>
                      <w:rStyle w:val="af"/>
                      <w:rFonts w:hint="eastAsia"/>
                      <w:sz w:val="21"/>
                      <w:szCs w:val="21"/>
                      <w:highlight w:val="cyan"/>
                    </w:rPr>
                  </w:rPrChange>
                </w:rPr>
                <w:t>h</w:t>
              </w:r>
              <w:del w:id="103" w:author="島田 拓海" w:date="2025-11-13T16:46:00Z" w16du:dateUtc="2025-11-13T07:46:00Z">
                <w:r w:rsidR="006C6589" w:rsidRPr="006C6589" w:rsidDel="00A100B9">
                  <w:rPr>
                    <w:rStyle w:val="af"/>
                    <w:szCs w:val="21"/>
                    <w:rPrChange w:id="104" w:author="島田 拓海" w:date="2025-11-20T11:37:00Z" w16du:dateUtc="2025-11-20T02:37:00Z">
                      <w:rPr>
                        <w:rStyle w:val="af"/>
                        <w:sz w:val="21"/>
                        <w:szCs w:val="21"/>
                        <w:highlight w:val="cyan"/>
                      </w:rPr>
                    </w:rPrChange>
                  </w:rPr>
                  <w:delText>f</w:delText>
                </w:r>
              </w:del>
              <w:r w:rsidR="006C6589" w:rsidRPr="006C6589">
                <w:rPr>
                  <w:rStyle w:val="af"/>
                  <w:szCs w:val="21"/>
                  <w:rPrChange w:id="105" w:author="島田 拓海" w:date="2025-11-20T11:37:00Z" w16du:dateUtc="2025-11-20T02:37:00Z">
                    <w:rPr>
                      <w:rStyle w:val="af"/>
                      <w:sz w:val="21"/>
                      <w:szCs w:val="21"/>
                      <w:highlight w:val="cyan"/>
                    </w:rPr>
                  </w:rPrChange>
                </w:rPr>
                <w:t>ukuho</w:t>
              </w:r>
              <w:r w:rsidR="006C6589" w:rsidRPr="006C6589">
                <w:rPr>
                  <w:rStyle w:val="af"/>
                  <w:rFonts w:hint="eastAsia"/>
                  <w:szCs w:val="21"/>
                  <w:rPrChange w:id="106" w:author="島田 拓海" w:date="2025-11-20T11:37:00Z" w16du:dateUtc="2025-11-20T02:37:00Z">
                    <w:rPr>
                      <w:rStyle w:val="af"/>
                      <w:rFonts w:hint="eastAsia"/>
                      <w:sz w:val="21"/>
                      <w:szCs w:val="21"/>
                    </w:rPr>
                  </w:rPrChange>
                </w:rPr>
                <w:t>@city.yokohama.</w:t>
              </w:r>
              <w:r w:rsidR="006C6589" w:rsidRPr="006C6589">
                <w:rPr>
                  <w:rStyle w:val="af"/>
                  <w:szCs w:val="21"/>
                  <w:rPrChange w:id="107" w:author="島田 拓海" w:date="2025-11-20T11:37:00Z" w16du:dateUtc="2025-11-20T02:37:00Z">
                    <w:rPr>
                      <w:rStyle w:val="af"/>
                      <w:sz w:val="21"/>
                      <w:szCs w:val="21"/>
                    </w:rPr>
                  </w:rPrChange>
                </w:rPr>
                <w:t>lg.</w:t>
              </w:r>
              <w:r w:rsidR="006C6589" w:rsidRPr="006C6589">
                <w:rPr>
                  <w:rStyle w:val="af"/>
                  <w:rFonts w:hint="eastAsia"/>
                  <w:szCs w:val="21"/>
                  <w:rPrChange w:id="108" w:author="島田 拓海" w:date="2025-11-20T11:37:00Z" w16du:dateUtc="2025-11-20T02:37:00Z">
                    <w:rPr>
                      <w:rStyle w:val="af"/>
                      <w:rFonts w:hint="eastAsia"/>
                      <w:sz w:val="21"/>
                      <w:szCs w:val="21"/>
                    </w:rPr>
                  </w:rPrChange>
                </w:rPr>
                <w:t>jp</w:t>
              </w:r>
            </w:ins>
            <w:ins w:id="109" w:author="島田 拓海" w:date="2025-11-20T11:36:00Z" w16du:dateUtc="2025-11-20T02:36:00Z">
              <w:r w:rsidR="006C6589" w:rsidRPr="006C6589">
                <w:rPr>
                  <w:szCs w:val="21"/>
                  <w:rPrChange w:id="110" w:author="島田 拓海" w:date="2025-11-20T11:37:00Z" w16du:dateUtc="2025-11-20T02:37:00Z">
                    <w:rPr>
                      <w:szCs w:val="21"/>
                      <w:highlight w:val="cyan"/>
                    </w:rPr>
                  </w:rPrChange>
                </w:rPr>
                <w:fldChar w:fldCharType="end"/>
              </w:r>
            </w:ins>
          </w:p>
          <w:p w14:paraId="3AF19529" w14:textId="20C50183" w:rsidR="006C6589" w:rsidRPr="006C6589" w:rsidRDefault="006C6589" w:rsidP="006C6589">
            <w:pPr>
              <w:rPr>
                <w:ins w:id="111" w:author="島田 拓海" w:date="2025-11-20T11:37:00Z" w16du:dateUtc="2025-11-20T02:37:00Z"/>
                <w:szCs w:val="21"/>
              </w:rPr>
            </w:pPr>
            <w:ins w:id="112" w:author="島田 拓海" w:date="2025-11-20T11:37:00Z" w16du:dateUtc="2025-11-20T02:37:00Z">
              <w:r w:rsidRPr="006C6589">
                <w:rPr>
                  <w:rFonts w:hint="eastAsia"/>
                  <w:szCs w:val="21"/>
                  <w:rPrChange w:id="113" w:author="島田 拓海" w:date="2025-11-20T11:37:00Z" w16du:dateUtc="2025-11-20T02:37:00Z">
                    <w:rPr>
                      <w:rFonts w:hint="eastAsia"/>
                      <w:szCs w:val="21"/>
                      <w:highlight w:val="cyan"/>
                    </w:rPr>
                  </w:rPrChange>
                </w:rPr>
                <w:t>その他：</w:t>
              </w:r>
              <w:r w:rsidRPr="006C6589">
                <w:rPr>
                  <w:rFonts w:hint="eastAsia"/>
                  <w:szCs w:val="21"/>
                </w:rPr>
                <w:t>電話での申込みには応じられませんので御了承願います。</w:t>
              </w:r>
            </w:ins>
          </w:p>
          <w:p w14:paraId="60F4098E" w14:textId="77777777" w:rsidR="006C6589" w:rsidRPr="006C6589" w:rsidRDefault="006C6589" w:rsidP="006C6589">
            <w:pPr>
              <w:ind w:firstLineChars="400" w:firstLine="800"/>
              <w:rPr>
                <w:ins w:id="114" w:author="島田 拓海" w:date="2025-11-20T11:37:00Z" w16du:dateUtc="2025-11-20T02:37:00Z"/>
                <w:szCs w:val="21"/>
              </w:rPr>
              <w:pPrChange w:id="115" w:author="島田 拓海" w:date="2025-11-20T11:37:00Z" w16du:dateUtc="2025-11-20T02:37:00Z">
                <w:pPr/>
              </w:pPrChange>
            </w:pPr>
            <w:ins w:id="116" w:author="島田 拓海" w:date="2025-11-20T11:37:00Z" w16du:dateUtc="2025-11-20T02:37:00Z">
              <w:r w:rsidRPr="006C6589">
                <w:rPr>
                  <w:rFonts w:hint="eastAsia"/>
                  <w:szCs w:val="21"/>
                </w:rPr>
                <w:t>申込みのない場合、当日の参加はできません。</w:t>
              </w:r>
            </w:ins>
          </w:p>
          <w:p w14:paraId="1629BEAB" w14:textId="2514B1D4" w:rsidR="006C6589" w:rsidRPr="006C6589" w:rsidRDefault="006C6589" w:rsidP="006C6589">
            <w:pPr>
              <w:ind w:firstLineChars="400" w:firstLine="800"/>
              <w:rPr>
                <w:sz w:val="21"/>
                <w:szCs w:val="21"/>
                <w:rPrChange w:id="117" w:author="島田 拓海" w:date="2025-11-20T11:37:00Z" w16du:dateUtc="2025-11-20T02:37:00Z">
                  <w:rPr>
                    <w:color w:val="000000" w:themeColor="text1"/>
                    <w:szCs w:val="21"/>
                  </w:rPr>
                </w:rPrChange>
              </w:rPr>
              <w:pPrChange w:id="118" w:author="島田 拓海" w:date="2025-11-20T11:37:00Z" w16du:dateUtc="2025-11-20T02:37:00Z">
                <w:pPr>
                  <w:ind w:right="-19"/>
                </w:pPr>
              </w:pPrChange>
            </w:pPr>
            <w:ins w:id="119" w:author="島田 拓海" w:date="2025-11-20T11:37:00Z" w16du:dateUtc="2025-11-20T02:37:00Z">
              <w:r w:rsidRPr="006C6589">
                <w:rPr>
                  <w:rFonts w:hint="eastAsia"/>
                  <w:szCs w:val="21"/>
                </w:rPr>
                <w:t>説明会当日は、会場に専用駐車場はありませんので、公共交通機関をご利用ください。</w:t>
              </w:r>
            </w:ins>
          </w:p>
        </w:tc>
      </w:tr>
    </w:tbl>
    <w:p w14:paraId="23B2E5A4" w14:textId="77777777" w:rsidR="005C0BED" w:rsidRPr="005C0BED" w:rsidDel="005C7855" w:rsidRDefault="005C0BED" w:rsidP="005C0BED">
      <w:pPr>
        <w:ind w:right="-19"/>
        <w:rPr>
          <w:del w:id="120" w:author="島田 拓海" w:date="2025-11-17T17:14:00Z" w16du:dateUtc="2025-11-17T08:14:00Z"/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島田 拓海">
    <w15:presenceInfo w15:providerId="AD" w15:userId="S::ta13-shimada@city.yokohama.lg.jp::ab2b363a-5f61-4b3d-bb0b-cf42c36a28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markup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71F5F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264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37E80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C7855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AB5"/>
    <w:rsid w:val="00655BCE"/>
    <w:rsid w:val="006572D2"/>
    <w:rsid w:val="00662F4F"/>
    <w:rsid w:val="00666750"/>
    <w:rsid w:val="0068445A"/>
    <w:rsid w:val="006935AB"/>
    <w:rsid w:val="006A452D"/>
    <w:rsid w:val="006A51EF"/>
    <w:rsid w:val="006B7205"/>
    <w:rsid w:val="006C6589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1E61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482"/>
    <w:rsid w:val="00CB2DE8"/>
    <w:rsid w:val="00CB39FB"/>
    <w:rsid w:val="00CB5E2F"/>
    <w:rsid w:val="00CB5F45"/>
    <w:rsid w:val="00CC09BD"/>
    <w:rsid w:val="00CD1757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50BDD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A3F98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071F5F"/>
  </w:style>
  <w:style w:type="character" w:styleId="af2">
    <w:name w:val="Unresolved Mention"/>
    <w:basedOn w:val="a0"/>
    <w:uiPriority w:val="99"/>
    <w:semiHidden/>
    <w:unhideWhenUsed/>
    <w:rsid w:val="006C65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0B3B957-EC26-4A4E-97CB-6B03BB39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島田 拓海</cp:lastModifiedBy>
  <cp:revision>55</cp:revision>
  <cp:lastPrinted>2019-10-29T06:34:00Z</cp:lastPrinted>
  <dcterms:created xsi:type="dcterms:W3CDTF">2021-11-16T07:17:00Z</dcterms:created>
  <dcterms:modified xsi:type="dcterms:W3CDTF">2025-11-20T02:38:00Z</dcterms:modified>
</cp:coreProperties>
</file>