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154332" w14:textId="327F525D" w:rsidR="00F17C63" w:rsidRPr="00844872" w:rsidRDefault="00C9043D" w:rsidP="00601089">
      <w:pPr>
        <w:adjustRightInd w:val="0"/>
        <w:snapToGrid w:val="0"/>
        <w:ind w:rightChars="4" w:right="9"/>
        <w:jc w:val="right"/>
        <w:rPr>
          <w:rFonts w:ascii="ＭＳ ゴシック" w:eastAsia="ＭＳ ゴシック" w:hAnsi="ＭＳ ゴシック"/>
          <w:color w:val="000000" w:themeColor="text1"/>
        </w:rPr>
      </w:pPr>
      <w:r w:rsidRPr="00844872">
        <w:rPr>
          <w:rFonts w:ascii="ＭＳ ゴシック" w:eastAsia="ＭＳ ゴシック" w:hAnsi="ＭＳ ゴシック" w:hint="eastAsia"/>
          <w:color w:val="000000" w:themeColor="text1"/>
        </w:rPr>
        <w:t>（</w:t>
      </w:r>
      <w:r w:rsidR="00F17C63" w:rsidRPr="00844872">
        <w:rPr>
          <w:rFonts w:ascii="ＭＳ ゴシック" w:eastAsia="ＭＳ ゴシック" w:hAnsi="ＭＳ ゴシック" w:hint="eastAsia"/>
          <w:color w:val="000000" w:themeColor="text1"/>
        </w:rPr>
        <w:t>様式</w:t>
      </w:r>
      <w:r w:rsidR="00C667DF" w:rsidRPr="00844872">
        <w:rPr>
          <w:rFonts w:ascii="ＭＳ ゴシック" w:eastAsia="ＭＳ ゴシック" w:hAnsi="ＭＳ ゴシック" w:hint="eastAsia"/>
          <w:color w:val="000000" w:themeColor="text1"/>
        </w:rPr>
        <w:t>７</w:t>
      </w:r>
      <w:r w:rsidRPr="00844872">
        <w:rPr>
          <w:rFonts w:ascii="ＭＳ ゴシック" w:eastAsia="ＭＳ ゴシック" w:hAnsi="ＭＳ ゴシック" w:hint="eastAsia"/>
          <w:color w:val="000000" w:themeColor="text1"/>
        </w:rPr>
        <w:t>）</w:t>
      </w:r>
    </w:p>
    <w:p w14:paraId="6DBFDFB4" w14:textId="77777777" w:rsidR="00347336" w:rsidRPr="00844872" w:rsidRDefault="00347336" w:rsidP="00601089">
      <w:pPr>
        <w:adjustRightInd w:val="0"/>
        <w:snapToGrid w:val="0"/>
        <w:ind w:rightChars="4" w:right="9"/>
        <w:jc w:val="right"/>
        <w:rPr>
          <w:rFonts w:ascii="ＭＳ ゴシック" w:eastAsia="ＭＳ ゴシック" w:hAnsi="ＭＳ ゴシック"/>
          <w:color w:val="000000" w:themeColor="text1"/>
        </w:rPr>
      </w:pPr>
    </w:p>
    <w:p w14:paraId="74F5F70C" w14:textId="77777777" w:rsidR="00F97281" w:rsidRPr="00844872" w:rsidRDefault="00F97281" w:rsidP="00601089">
      <w:pPr>
        <w:adjustRightInd w:val="0"/>
        <w:snapToGrid w:val="0"/>
        <w:ind w:rightChars="4" w:right="9"/>
        <w:jc w:val="center"/>
        <w:rPr>
          <w:rFonts w:ascii="ＭＳ ゴシック" w:eastAsia="ＭＳ ゴシック" w:hAnsi="ＭＳ ゴシック"/>
          <w:color w:val="000000" w:themeColor="text1"/>
        </w:rPr>
      </w:pPr>
      <w:r w:rsidRPr="00844872">
        <w:rPr>
          <w:rFonts w:ascii="ＭＳ ゴシック" w:eastAsia="ＭＳ ゴシック" w:hAnsi="ＭＳ ゴシック" w:cs="Times New Roman" w:hint="eastAsia"/>
          <w:color w:val="000000" w:themeColor="text1"/>
          <w:spacing w:val="0"/>
          <w:kern w:val="2"/>
          <w:sz w:val="24"/>
        </w:rPr>
        <w:t>労働保険、健康保険及び厚生年金保険の加入の必要がないことについての申出書</w:t>
      </w:r>
    </w:p>
    <w:p w14:paraId="1B136E8A" w14:textId="77777777" w:rsidR="002F6C39" w:rsidRPr="00844872" w:rsidRDefault="002F6C39" w:rsidP="00601089">
      <w:pPr>
        <w:adjustRightInd w:val="0"/>
        <w:snapToGrid w:val="0"/>
        <w:ind w:rightChars="4" w:right="9"/>
        <w:rPr>
          <w:rFonts w:ascii="ＭＳ ゴシック" w:eastAsia="ＭＳ ゴシック" w:hAnsi="ＭＳ ゴシック"/>
          <w:color w:val="000000" w:themeColor="text1"/>
          <w:sz w:val="21"/>
          <w:szCs w:val="21"/>
        </w:rPr>
      </w:pPr>
    </w:p>
    <w:p w14:paraId="53845C41" w14:textId="77777777" w:rsidR="0069681A" w:rsidRPr="00844872" w:rsidRDefault="0069681A" w:rsidP="00601089">
      <w:pPr>
        <w:wordWrap w:val="0"/>
        <w:adjustRightInd w:val="0"/>
        <w:snapToGrid w:val="0"/>
        <w:ind w:rightChars="4" w:right="9"/>
        <w:jc w:val="right"/>
        <w:rPr>
          <w:rFonts w:eastAsia="DengXian" w:hAnsi="ＭＳ 明朝" w:cs="Times New Roman"/>
          <w:color w:val="000000" w:themeColor="text1"/>
          <w:spacing w:val="0"/>
          <w:kern w:val="2"/>
          <w:sz w:val="21"/>
          <w:szCs w:val="21"/>
          <w:lang w:eastAsia="zh-CN"/>
        </w:rPr>
      </w:pPr>
      <w:r w:rsidRPr="00844872">
        <w:rPr>
          <w:rFonts w:hAnsi="ＭＳ 明朝" w:cs="Times New Roman" w:hint="eastAsia"/>
          <w:color w:val="000000" w:themeColor="text1"/>
          <w:spacing w:val="0"/>
          <w:kern w:val="2"/>
          <w:sz w:val="21"/>
          <w:szCs w:val="21"/>
        </w:rPr>
        <w:t>令和</w:t>
      </w:r>
      <w:r w:rsidR="00F97281" w:rsidRPr="00844872">
        <w:rPr>
          <w:rFonts w:hAnsi="ＭＳ 明朝" w:cs="Times New Roman" w:hint="eastAsia"/>
          <w:color w:val="000000" w:themeColor="text1"/>
          <w:spacing w:val="0"/>
          <w:kern w:val="2"/>
          <w:sz w:val="21"/>
          <w:szCs w:val="21"/>
        </w:rPr>
        <w:t xml:space="preserve">　</w:t>
      </w:r>
      <w:r w:rsidR="003F5C18" w:rsidRPr="00844872">
        <w:rPr>
          <w:rFonts w:hAnsi="ＭＳ 明朝" w:cs="Times New Roman" w:hint="eastAsia"/>
          <w:color w:val="000000" w:themeColor="text1"/>
          <w:spacing w:val="0"/>
          <w:kern w:val="2"/>
          <w:sz w:val="21"/>
          <w:szCs w:val="21"/>
          <w:lang w:eastAsia="zh-CN"/>
        </w:rPr>
        <w:t>年　月</w:t>
      </w:r>
      <w:r w:rsidR="003F5C18" w:rsidRPr="00844872">
        <w:rPr>
          <w:rFonts w:hAnsi="ＭＳ 明朝" w:cs="Times New Roman" w:hint="eastAsia"/>
          <w:color w:val="000000" w:themeColor="text1"/>
          <w:spacing w:val="0"/>
          <w:kern w:val="2"/>
          <w:sz w:val="21"/>
          <w:szCs w:val="21"/>
        </w:rPr>
        <w:t xml:space="preserve">　</w:t>
      </w:r>
      <w:r w:rsidR="003F5C18" w:rsidRPr="00844872">
        <w:rPr>
          <w:rFonts w:hAnsi="ＭＳ 明朝" w:cs="Times New Roman" w:hint="eastAsia"/>
          <w:color w:val="000000" w:themeColor="text1"/>
          <w:spacing w:val="0"/>
          <w:kern w:val="2"/>
          <w:sz w:val="21"/>
          <w:szCs w:val="21"/>
          <w:lang w:eastAsia="zh-CN"/>
        </w:rPr>
        <w:t>日</w:t>
      </w:r>
      <w:r w:rsidR="00347336" w:rsidRPr="00844872">
        <w:rPr>
          <w:rFonts w:hAnsi="ＭＳ 明朝" w:cs="Times New Roman" w:hint="eastAsia"/>
          <w:color w:val="000000" w:themeColor="text1"/>
          <w:spacing w:val="0"/>
          <w:kern w:val="2"/>
          <w:sz w:val="21"/>
          <w:szCs w:val="21"/>
        </w:rPr>
        <w:t xml:space="preserve">　</w:t>
      </w:r>
    </w:p>
    <w:p w14:paraId="17D40554" w14:textId="77777777" w:rsidR="00347336" w:rsidRPr="00844872" w:rsidRDefault="00F75C59" w:rsidP="00601089">
      <w:pPr>
        <w:adjustRightInd w:val="0"/>
        <w:snapToGrid w:val="0"/>
        <w:ind w:rightChars="4" w:right="9"/>
        <w:jc w:val="left"/>
        <w:rPr>
          <w:rFonts w:hAnsi="ＭＳ 明朝" w:cs="Times New Roman"/>
          <w:color w:val="000000" w:themeColor="text1"/>
          <w:spacing w:val="0"/>
          <w:kern w:val="2"/>
          <w:sz w:val="21"/>
          <w:szCs w:val="21"/>
          <w:lang w:eastAsia="zh-CN"/>
        </w:rPr>
      </w:pPr>
      <w:r w:rsidRPr="00844872">
        <w:rPr>
          <w:rFonts w:hAnsi="ＭＳ 明朝" w:cs="Times New Roman" w:hint="eastAsia"/>
          <w:color w:val="000000" w:themeColor="text1"/>
          <w:spacing w:val="0"/>
          <w:kern w:val="2"/>
          <w:sz w:val="21"/>
          <w:szCs w:val="21"/>
        </w:rPr>
        <w:t>（申請先）</w:t>
      </w:r>
    </w:p>
    <w:p w14:paraId="3BDD2794" w14:textId="153E575E" w:rsidR="003F5C18" w:rsidRPr="00844872" w:rsidRDefault="002F6C39" w:rsidP="00601089">
      <w:pPr>
        <w:adjustRightInd w:val="0"/>
        <w:snapToGrid w:val="0"/>
        <w:ind w:rightChars="4" w:right="9" w:firstLineChars="100" w:firstLine="200"/>
        <w:rPr>
          <w:rFonts w:hAnsi="ＭＳ 明朝" w:cs="Times New Roman"/>
          <w:color w:val="000000" w:themeColor="text1"/>
          <w:spacing w:val="0"/>
          <w:kern w:val="2"/>
          <w:sz w:val="21"/>
          <w:szCs w:val="21"/>
        </w:rPr>
      </w:pPr>
      <w:r w:rsidRPr="00844872">
        <w:rPr>
          <w:rFonts w:hAnsi="ＭＳ 明朝" w:cs="Times New Roman" w:hint="eastAsia"/>
          <w:color w:val="000000" w:themeColor="text1"/>
          <w:spacing w:val="0"/>
          <w:kern w:val="2"/>
          <w:sz w:val="21"/>
          <w:szCs w:val="21"/>
        </w:rPr>
        <w:t>横浜市</w:t>
      </w:r>
      <w:ins w:id="0" w:author="島田 拓海" w:date="2025-11-20T11:29:00Z" w16du:dateUtc="2025-11-20T02:29:00Z">
        <w:r w:rsidR="00201171">
          <w:rPr>
            <w:rFonts w:hAnsi="ＭＳ 明朝" w:cs="Times New Roman" w:hint="eastAsia"/>
            <w:color w:val="000000" w:themeColor="text1"/>
            <w:spacing w:val="0"/>
            <w:kern w:val="2"/>
            <w:sz w:val="21"/>
            <w:szCs w:val="21"/>
          </w:rPr>
          <w:t>西区</w:t>
        </w:r>
      </w:ins>
      <w:r w:rsidRPr="00844872">
        <w:rPr>
          <w:rFonts w:hAnsi="ＭＳ 明朝" w:cs="Times New Roman" w:hint="eastAsia"/>
          <w:color w:val="000000" w:themeColor="text1"/>
          <w:spacing w:val="0"/>
          <w:kern w:val="2"/>
          <w:sz w:val="21"/>
          <w:szCs w:val="21"/>
        </w:rPr>
        <w:t>長</w:t>
      </w:r>
    </w:p>
    <w:p w14:paraId="2E443E38" w14:textId="77777777" w:rsidR="00347336" w:rsidRPr="00844872" w:rsidRDefault="00F75C59" w:rsidP="00601089">
      <w:pPr>
        <w:adjustRightInd w:val="0"/>
        <w:snapToGrid w:val="0"/>
        <w:ind w:leftChars="1900" w:left="4069" w:rightChars="4" w:right="9"/>
        <w:rPr>
          <w:rFonts w:hAnsi="ＭＳ 明朝" w:cs="Times New Roman"/>
          <w:color w:val="000000" w:themeColor="text1"/>
          <w:spacing w:val="0"/>
          <w:kern w:val="2"/>
          <w:sz w:val="21"/>
        </w:rPr>
      </w:pPr>
      <w:r w:rsidRPr="00844872">
        <w:rPr>
          <w:rFonts w:hAnsi="ＭＳ 明朝" w:cs="Times New Roman" w:hint="eastAsia"/>
          <w:color w:val="000000" w:themeColor="text1"/>
          <w:spacing w:val="0"/>
          <w:kern w:val="2"/>
          <w:sz w:val="21"/>
        </w:rPr>
        <w:t>（申請者）</w:t>
      </w:r>
    </w:p>
    <w:p w14:paraId="0B13C1F0" w14:textId="77777777" w:rsidR="00347336" w:rsidRPr="00844872" w:rsidRDefault="00347336" w:rsidP="00601089">
      <w:pPr>
        <w:ind w:leftChars="2000" w:left="4283" w:rightChars="4" w:right="9"/>
        <w:rPr>
          <w:rFonts w:hAnsi="ＭＳ 明朝" w:cs="Times New Roman"/>
          <w:color w:val="000000" w:themeColor="text1"/>
          <w:spacing w:val="0"/>
          <w:kern w:val="2"/>
          <w:sz w:val="21"/>
        </w:rPr>
      </w:pPr>
      <w:r w:rsidRPr="00844872">
        <w:rPr>
          <w:rFonts w:hAnsi="ＭＳ 明朝" w:cs="Times New Roman" w:hint="eastAsia"/>
          <w:color w:val="000000" w:themeColor="text1"/>
          <w:spacing w:val="0"/>
          <w:kern w:val="2"/>
          <w:sz w:val="21"/>
        </w:rPr>
        <w:t>所在地</w:t>
      </w:r>
    </w:p>
    <w:p w14:paraId="1003D4A1" w14:textId="77777777" w:rsidR="00347336" w:rsidRPr="00844872" w:rsidRDefault="00347336" w:rsidP="00DC60C3">
      <w:pPr>
        <w:ind w:leftChars="2000" w:left="4283" w:rightChars="4" w:right="9"/>
        <w:rPr>
          <w:rFonts w:hAnsi="ＭＳ 明朝" w:cs="Times New Roman"/>
          <w:color w:val="000000" w:themeColor="text1"/>
          <w:spacing w:val="0"/>
          <w:kern w:val="2"/>
          <w:sz w:val="21"/>
        </w:rPr>
      </w:pPr>
      <w:r w:rsidRPr="00844872">
        <w:rPr>
          <w:rFonts w:hAnsi="ＭＳ 明朝" w:cs="Times New Roman" w:hint="eastAsia"/>
          <w:color w:val="000000" w:themeColor="text1"/>
          <w:spacing w:val="0"/>
          <w:kern w:val="2"/>
          <w:sz w:val="21"/>
        </w:rPr>
        <w:t>商号又は名称</w:t>
      </w:r>
      <w:r w:rsidRPr="00844872">
        <w:rPr>
          <w:rFonts w:hint="eastAsia"/>
          <w:color w:val="000000" w:themeColor="text1"/>
          <w:sz w:val="21"/>
        </w:rPr>
        <w:t xml:space="preserve">　　　　　　　　　</w:t>
      </w:r>
      <w:r w:rsidR="00164519" w:rsidRPr="00844872">
        <w:rPr>
          <w:rFonts w:hint="eastAsia"/>
          <w:color w:val="000000" w:themeColor="text1"/>
          <w:sz w:val="21"/>
        </w:rPr>
        <w:t xml:space="preserve">　　　　　</w:t>
      </w:r>
      <w:r w:rsidRPr="00844872">
        <w:rPr>
          <w:rFonts w:hint="eastAsia"/>
          <w:color w:val="000000" w:themeColor="text1"/>
          <w:sz w:val="21"/>
        </w:rPr>
        <w:t xml:space="preserve">　　　　　</w:t>
      </w:r>
    </w:p>
    <w:p w14:paraId="7E00E00E" w14:textId="77777777" w:rsidR="00347336" w:rsidRPr="00844872" w:rsidRDefault="00347336">
      <w:pPr>
        <w:ind w:leftChars="2000" w:left="4283" w:rightChars="4" w:right="9"/>
        <w:rPr>
          <w:rFonts w:hAnsi="ＭＳ 明朝" w:cs="Times New Roman"/>
          <w:color w:val="000000" w:themeColor="text1"/>
          <w:spacing w:val="0"/>
          <w:kern w:val="2"/>
          <w:sz w:val="21"/>
        </w:rPr>
      </w:pPr>
      <w:r w:rsidRPr="00844872">
        <w:rPr>
          <w:rFonts w:hAnsi="ＭＳ 明朝" w:cs="Times New Roman" w:hint="eastAsia"/>
          <w:color w:val="000000" w:themeColor="text1"/>
          <w:spacing w:val="0"/>
          <w:kern w:val="2"/>
          <w:sz w:val="21"/>
          <w:lang w:eastAsia="zh-TW"/>
        </w:rPr>
        <w:t>代表者</w:t>
      </w:r>
      <w:r w:rsidRPr="00844872">
        <w:rPr>
          <w:rFonts w:hAnsi="ＭＳ 明朝" w:cs="Times New Roman" w:hint="eastAsia"/>
          <w:color w:val="000000" w:themeColor="text1"/>
          <w:spacing w:val="0"/>
          <w:kern w:val="2"/>
          <w:sz w:val="21"/>
        </w:rPr>
        <w:t>職</w:t>
      </w:r>
      <w:r w:rsidRPr="00844872">
        <w:rPr>
          <w:rFonts w:hAnsi="ＭＳ 明朝" w:cs="Times New Roman" w:hint="eastAsia"/>
          <w:color w:val="000000" w:themeColor="text1"/>
          <w:spacing w:val="0"/>
          <w:kern w:val="2"/>
          <w:sz w:val="21"/>
          <w:lang w:eastAsia="zh-TW"/>
        </w:rPr>
        <w:t>氏名</w:t>
      </w:r>
      <w:r w:rsidRPr="00844872">
        <w:rPr>
          <w:rFonts w:hint="eastAsia"/>
          <w:color w:val="000000" w:themeColor="text1"/>
          <w:sz w:val="21"/>
        </w:rPr>
        <w:t xml:space="preserve">　　　　　　　　　　　</w:t>
      </w:r>
      <w:r w:rsidR="00164519" w:rsidRPr="00844872">
        <w:rPr>
          <w:rFonts w:hint="eastAsia"/>
          <w:color w:val="000000" w:themeColor="text1"/>
          <w:sz w:val="21"/>
        </w:rPr>
        <w:t xml:space="preserve">　　　　　</w:t>
      </w:r>
      <w:r w:rsidRPr="00844872">
        <w:rPr>
          <w:rFonts w:hint="eastAsia"/>
          <w:color w:val="000000" w:themeColor="text1"/>
          <w:sz w:val="21"/>
        </w:rPr>
        <w:t xml:space="preserve">　　　</w:t>
      </w:r>
    </w:p>
    <w:p w14:paraId="02A06270" w14:textId="77777777" w:rsidR="003F5C18" w:rsidRPr="00844872" w:rsidRDefault="003F5C18" w:rsidP="00601089">
      <w:pPr>
        <w:adjustRightInd w:val="0"/>
        <w:snapToGrid w:val="0"/>
        <w:ind w:rightChars="4" w:right="9"/>
        <w:rPr>
          <w:rFonts w:hAnsi="ＭＳ 明朝" w:cs="Times New Roman"/>
          <w:color w:val="000000" w:themeColor="text1"/>
          <w:spacing w:val="0"/>
          <w:kern w:val="2"/>
          <w:sz w:val="21"/>
        </w:rPr>
      </w:pPr>
    </w:p>
    <w:p w14:paraId="5DED2526" w14:textId="77777777" w:rsidR="00DC60C3" w:rsidRPr="00844872" w:rsidRDefault="00DC60C3" w:rsidP="00601089">
      <w:pPr>
        <w:adjustRightInd w:val="0"/>
        <w:snapToGrid w:val="0"/>
        <w:ind w:rightChars="4" w:right="9"/>
        <w:rPr>
          <w:rFonts w:hAnsi="ＭＳ 明朝" w:cs="Times New Roman"/>
          <w:color w:val="000000" w:themeColor="text1"/>
          <w:spacing w:val="0"/>
          <w:kern w:val="2"/>
          <w:sz w:val="21"/>
        </w:rPr>
      </w:pPr>
    </w:p>
    <w:p w14:paraId="6DB70110" w14:textId="32868E26" w:rsidR="00DC60C3" w:rsidRPr="00844872" w:rsidRDefault="009B69E2" w:rsidP="00601089">
      <w:pPr>
        <w:adjustRightInd w:val="0"/>
        <w:snapToGrid w:val="0"/>
        <w:ind w:rightChars="4" w:right="9" w:firstLineChars="100" w:firstLine="200"/>
        <w:rPr>
          <w:rFonts w:hAnsi="ＭＳ 明朝" w:cs="Times New Roman"/>
          <w:color w:val="000000" w:themeColor="text1"/>
          <w:spacing w:val="0"/>
          <w:kern w:val="2"/>
          <w:sz w:val="21"/>
          <w:szCs w:val="21"/>
        </w:rPr>
      </w:pPr>
      <w:r w:rsidRPr="00844872">
        <w:rPr>
          <w:rFonts w:hAnsi="ＭＳ 明朝" w:cs="Times New Roman" w:hint="eastAsia"/>
          <w:color w:val="000000" w:themeColor="text1"/>
          <w:spacing w:val="0"/>
          <w:kern w:val="2"/>
          <w:sz w:val="21"/>
          <w:szCs w:val="21"/>
        </w:rPr>
        <w:t>横浜市</w:t>
      </w:r>
      <w:ins w:id="1" w:author="島田 拓海" w:date="2025-11-17T17:09:00Z" w16du:dateUtc="2025-11-17T08:09:00Z">
        <w:r w:rsidR="00844872" w:rsidRPr="00844872">
          <w:rPr>
            <w:rFonts w:hAnsi="ＭＳ 明朝" w:cs="Times New Roman" w:hint="eastAsia"/>
            <w:color w:val="000000" w:themeColor="text1"/>
            <w:spacing w:val="0"/>
            <w:kern w:val="2"/>
            <w:sz w:val="21"/>
            <w:szCs w:val="21"/>
            <w:rPrChange w:id="2" w:author="島田 拓海" w:date="2025-11-17T17:09:00Z" w16du:dateUtc="2025-11-17T08:09:00Z">
              <w:rPr>
                <w:rFonts w:hAnsi="ＭＳ 明朝" w:cs="Times New Roman" w:hint="eastAsia"/>
                <w:color w:val="000000" w:themeColor="text1"/>
                <w:spacing w:val="0"/>
                <w:kern w:val="2"/>
                <w:sz w:val="21"/>
                <w:szCs w:val="21"/>
                <w:highlight w:val="cyan"/>
              </w:rPr>
            </w:rPrChange>
          </w:rPr>
          <w:t>西区</w:t>
        </w:r>
      </w:ins>
      <w:del w:id="3" w:author="島田 拓海" w:date="2025-11-17T17:09:00Z" w16du:dateUtc="2025-11-17T08:09:00Z">
        <w:r w:rsidR="003F5C18" w:rsidRPr="00844872" w:rsidDel="00844872">
          <w:rPr>
            <w:rFonts w:hAnsi="ＭＳ 明朝" w:cs="Times New Roman" w:hint="eastAsia"/>
            <w:color w:val="000000" w:themeColor="text1"/>
            <w:spacing w:val="0"/>
            <w:kern w:val="2"/>
            <w:sz w:val="21"/>
            <w:szCs w:val="21"/>
            <w:rPrChange w:id="4" w:author="島田 拓海" w:date="2025-11-17T17:09:00Z" w16du:dateUtc="2025-11-17T08:09:00Z">
              <w:rPr>
                <w:rFonts w:hAnsi="ＭＳ 明朝" w:cs="Times New Roman" w:hint="eastAsia"/>
                <w:color w:val="000000" w:themeColor="text1"/>
                <w:spacing w:val="0"/>
                <w:kern w:val="2"/>
                <w:sz w:val="21"/>
                <w:szCs w:val="21"/>
                <w:highlight w:val="cyan"/>
              </w:rPr>
            </w:rPrChange>
          </w:rPr>
          <w:delText>○○</w:delText>
        </w:r>
        <w:r w:rsidR="002302EE" w:rsidRPr="00844872" w:rsidDel="00844872">
          <w:rPr>
            <w:rFonts w:hAnsi="ＭＳ 明朝" w:cs="Times New Roman" w:hint="eastAsia"/>
            <w:color w:val="000000" w:themeColor="text1"/>
            <w:spacing w:val="0"/>
            <w:kern w:val="2"/>
            <w:sz w:val="21"/>
            <w:szCs w:val="21"/>
            <w:rPrChange w:id="5" w:author="島田 拓海" w:date="2025-11-17T17:09:00Z" w16du:dateUtc="2025-11-17T08:09:00Z">
              <w:rPr>
                <w:rFonts w:hAnsi="ＭＳ 明朝" w:cs="Times New Roman" w:hint="eastAsia"/>
                <w:color w:val="000000" w:themeColor="text1"/>
                <w:spacing w:val="0"/>
                <w:kern w:val="2"/>
                <w:sz w:val="21"/>
                <w:szCs w:val="21"/>
                <w:highlight w:val="cyan"/>
              </w:rPr>
            </w:rPrChange>
          </w:rPr>
          <w:delText>区</w:delText>
        </w:r>
      </w:del>
      <w:r w:rsidR="002302EE" w:rsidRPr="00844872">
        <w:rPr>
          <w:rFonts w:hAnsi="ＭＳ 明朝" w:cs="Times New Roman" w:hint="eastAsia"/>
          <w:color w:val="000000" w:themeColor="text1"/>
          <w:spacing w:val="0"/>
          <w:kern w:val="2"/>
          <w:sz w:val="21"/>
          <w:szCs w:val="21"/>
        </w:rPr>
        <w:t>福祉保健活動拠点</w:t>
      </w:r>
      <w:r w:rsidR="003F5C18" w:rsidRPr="00844872">
        <w:rPr>
          <w:rFonts w:hAnsi="ＭＳ 明朝" w:cs="Times New Roman" w:hint="eastAsia"/>
          <w:color w:val="000000" w:themeColor="text1"/>
          <w:spacing w:val="0"/>
          <w:kern w:val="2"/>
          <w:sz w:val="21"/>
          <w:szCs w:val="21"/>
        </w:rPr>
        <w:t>の指定管理者選定にあたり、</w:t>
      </w:r>
      <w:r w:rsidRPr="00844872">
        <w:rPr>
          <w:rFonts w:hAnsi="ＭＳ 明朝" w:cs="Times New Roman" w:hint="eastAsia"/>
          <w:color w:val="000000" w:themeColor="text1"/>
          <w:spacing w:val="0"/>
          <w:kern w:val="2"/>
          <w:sz w:val="21"/>
          <w:szCs w:val="21"/>
        </w:rPr>
        <w:t>次</w:t>
      </w:r>
      <w:r w:rsidR="003F5C18" w:rsidRPr="00844872">
        <w:rPr>
          <w:rFonts w:hAnsi="ＭＳ 明朝" w:cs="Times New Roman" w:hint="eastAsia"/>
          <w:color w:val="000000" w:themeColor="text1"/>
          <w:spacing w:val="0"/>
          <w:kern w:val="2"/>
          <w:sz w:val="21"/>
          <w:szCs w:val="21"/>
        </w:rPr>
        <w:t>の</w:t>
      </w:r>
      <w:r w:rsidR="009D018E" w:rsidRPr="00844872">
        <w:rPr>
          <w:rFonts w:hAnsi="ＭＳ 明朝" w:cs="Times New Roman" w:hint="eastAsia"/>
          <w:color w:val="000000" w:themeColor="text1"/>
          <w:spacing w:val="0"/>
          <w:kern w:val="2"/>
          <w:sz w:val="21"/>
          <w:szCs w:val="21"/>
        </w:rPr>
        <w:t>事項のうち□欄にチェックしたもの</w:t>
      </w:r>
      <w:r w:rsidR="003F5C18" w:rsidRPr="00844872">
        <w:rPr>
          <w:rFonts w:hAnsi="ＭＳ 明朝" w:cs="Times New Roman" w:hint="eastAsia"/>
          <w:color w:val="000000" w:themeColor="text1"/>
          <w:spacing w:val="0"/>
          <w:kern w:val="2"/>
          <w:sz w:val="21"/>
          <w:szCs w:val="21"/>
        </w:rPr>
        <w:t>について申し出ます。</w:t>
      </w:r>
    </w:p>
    <w:p w14:paraId="20B0C6FD" w14:textId="77777777" w:rsidR="003F5C18" w:rsidRPr="00844872" w:rsidRDefault="00DC60C3" w:rsidP="00601089">
      <w:pPr>
        <w:adjustRightInd w:val="0"/>
        <w:snapToGrid w:val="0"/>
        <w:ind w:rightChars="4" w:right="9" w:firstLineChars="100" w:firstLine="200"/>
        <w:rPr>
          <w:rFonts w:hAnsi="ＭＳ 明朝" w:cs="Times New Roman"/>
          <w:color w:val="000000" w:themeColor="text1"/>
          <w:spacing w:val="0"/>
          <w:kern w:val="2"/>
          <w:sz w:val="21"/>
          <w:szCs w:val="21"/>
        </w:rPr>
      </w:pPr>
      <w:r w:rsidRPr="00844872">
        <w:rPr>
          <w:rFonts w:hAnsi="ＭＳ 明朝" w:cs="Times New Roman" w:hint="eastAsia"/>
          <w:color w:val="000000" w:themeColor="text1"/>
          <w:spacing w:val="0"/>
          <w:kern w:val="2"/>
          <w:sz w:val="21"/>
          <w:szCs w:val="21"/>
        </w:rPr>
        <w:t>なお、今後、</w:t>
      </w:r>
      <w:r w:rsidR="0045374D" w:rsidRPr="00844872">
        <w:rPr>
          <w:rFonts w:hAnsi="ＭＳ 明朝" w:cs="Times New Roman" w:hint="eastAsia"/>
          <w:color w:val="000000" w:themeColor="text1"/>
          <w:spacing w:val="0"/>
          <w:kern w:val="2"/>
          <w:sz w:val="21"/>
          <w:szCs w:val="21"/>
        </w:rPr>
        <w:t>各種</w:t>
      </w:r>
      <w:r w:rsidRPr="00844872">
        <w:rPr>
          <w:rFonts w:hAnsi="ＭＳ 明朝" w:cs="Times New Roman" w:hint="eastAsia"/>
          <w:color w:val="000000" w:themeColor="text1"/>
          <w:spacing w:val="0"/>
          <w:kern w:val="2"/>
          <w:sz w:val="21"/>
          <w:szCs w:val="21"/>
        </w:rPr>
        <w:t>保険の加入義務が生じた場合には、直ちに手続を行うとともに、横浜市に報告</w:t>
      </w:r>
      <w:r w:rsidR="0045374D" w:rsidRPr="00844872">
        <w:rPr>
          <w:rFonts w:hAnsi="ＭＳ 明朝" w:cs="Times New Roman" w:hint="eastAsia"/>
          <w:color w:val="000000" w:themeColor="text1"/>
          <w:spacing w:val="0"/>
          <w:kern w:val="2"/>
          <w:sz w:val="21"/>
          <w:szCs w:val="21"/>
        </w:rPr>
        <w:t>し</w:t>
      </w:r>
      <w:r w:rsidRPr="00844872">
        <w:rPr>
          <w:rFonts w:hAnsi="ＭＳ 明朝" w:cs="Times New Roman" w:hint="eastAsia"/>
          <w:color w:val="000000" w:themeColor="text1"/>
          <w:spacing w:val="0"/>
          <w:kern w:val="2"/>
          <w:sz w:val="21"/>
          <w:szCs w:val="21"/>
        </w:rPr>
        <w:t>ます。</w:t>
      </w:r>
    </w:p>
    <w:p w14:paraId="38CE9B45" w14:textId="77777777" w:rsidR="00DC60C3" w:rsidRPr="00844872" w:rsidRDefault="00DC60C3" w:rsidP="00601089">
      <w:pPr>
        <w:adjustRightInd w:val="0"/>
        <w:snapToGrid w:val="0"/>
        <w:ind w:rightChars="4" w:right="9" w:firstLineChars="100" w:firstLine="200"/>
        <w:rPr>
          <w:rFonts w:hAnsi="ＭＳ 明朝" w:cs="Times New Roman"/>
          <w:color w:val="000000" w:themeColor="text1"/>
          <w:spacing w:val="0"/>
          <w:kern w:val="2"/>
          <w:sz w:val="21"/>
          <w:szCs w:val="21"/>
        </w:rPr>
      </w:pPr>
    </w:p>
    <w:p w14:paraId="69278B38" w14:textId="77777777" w:rsidR="00C9043D" w:rsidRPr="00844872" w:rsidRDefault="00C9043D" w:rsidP="00601089">
      <w:pPr>
        <w:adjustRightInd w:val="0"/>
        <w:snapToGrid w:val="0"/>
        <w:ind w:rightChars="4" w:right="9"/>
        <w:rPr>
          <w:rFonts w:hAnsi="ＭＳ 明朝" w:cs="Times New Roman"/>
          <w:color w:val="000000" w:themeColor="text1"/>
          <w:spacing w:val="0"/>
          <w:kern w:val="2"/>
          <w:sz w:val="21"/>
          <w:szCs w:val="21"/>
        </w:rPr>
      </w:pPr>
    </w:p>
    <w:p w14:paraId="2D14C56D" w14:textId="77777777" w:rsidR="00C9043D" w:rsidRPr="00844872" w:rsidRDefault="0069681A" w:rsidP="00601089">
      <w:pPr>
        <w:adjustRightInd w:val="0"/>
        <w:snapToGrid w:val="0"/>
        <w:ind w:rightChars="4" w:right="9" w:hanging="1"/>
        <w:rPr>
          <w:rFonts w:ascii="ＭＳ ゴシック" w:eastAsia="ＭＳ ゴシック" w:hAnsi="ＭＳ ゴシック" w:cs="Times New Roman"/>
          <w:color w:val="000000" w:themeColor="text1"/>
          <w:spacing w:val="0"/>
          <w:kern w:val="2"/>
          <w:sz w:val="21"/>
          <w:szCs w:val="21"/>
        </w:rPr>
      </w:pPr>
      <w:r w:rsidRPr="00844872">
        <w:rPr>
          <w:rFonts w:ascii="ＭＳ ゴシック" w:eastAsia="ＭＳ ゴシック" w:hAnsi="ＭＳ ゴシック" w:cs="Times New Roman" w:hint="eastAsia"/>
          <w:color w:val="000000" w:themeColor="text1"/>
          <w:spacing w:val="0"/>
          <w:kern w:val="2"/>
          <w:sz w:val="21"/>
          <w:szCs w:val="21"/>
        </w:rPr>
        <w:t xml:space="preserve">１　</w:t>
      </w:r>
      <w:r w:rsidR="003F5C18" w:rsidRPr="00844872">
        <w:rPr>
          <w:rFonts w:ascii="ＭＳ ゴシック" w:eastAsia="ＭＳ ゴシック" w:hAnsi="ＭＳ ゴシック" w:cs="Times New Roman" w:hint="eastAsia"/>
          <w:color w:val="000000" w:themeColor="text1"/>
          <w:spacing w:val="0"/>
          <w:kern w:val="2"/>
          <w:sz w:val="21"/>
          <w:szCs w:val="21"/>
        </w:rPr>
        <w:t>労働保険（労災保険・雇用保険）について、</w:t>
      </w:r>
      <w:r w:rsidR="009B69E2" w:rsidRPr="00844872">
        <w:rPr>
          <w:rFonts w:ascii="ＭＳ ゴシック" w:eastAsia="ＭＳ ゴシック" w:hAnsi="ＭＳ ゴシック" w:cs="Times New Roman" w:hint="eastAsia"/>
          <w:color w:val="000000" w:themeColor="text1"/>
          <w:spacing w:val="0"/>
          <w:kern w:val="2"/>
          <w:sz w:val="21"/>
          <w:szCs w:val="21"/>
        </w:rPr>
        <w:t>次</w:t>
      </w:r>
      <w:r w:rsidR="003F5C18" w:rsidRPr="00844872">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p w14:paraId="10E6B786" w14:textId="77777777" w:rsidR="003F5C18" w:rsidRPr="00844872" w:rsidRDefault="008E2A62" w:rsidP="00601089">
      <w:pPr>
        <w:adjustRightInd w:val="0"/>
        <w:snapToGrid w:val="0"/>
        <w:ind w:rightChars="4" w:right="9" w:firstLineChars="100" w:firstLine="200"/>
        <w:rPr>
          <w:rFonts w:ascii="ＭＳ ゴシック" w:eastAsia="ＭＳ ゴシック" w:hAnsi="ＭＳ ゴシック" w:cs="Times New Roman"/>
          <w:color w:val="000000" w:themeColor="text1"/>
          <w:spacing w:val="0"/>
          <w:kern w:val="2"/>
          <w:sz w:val="21"/>
          <w:szCs w:val="21"/>
        </w:rPr>
      </w:pPr>
      <w:r w:rsidRPr="00844872">
        <w:rPr>
          <w:rFonts w:ascii="ＭＳ ゴシック" w:eastAsia="ＭＳ ゴシック" w:hAnsi="ＭＳ ゴシック" w:cs="Times New Roman" w:hint="eastAsia"/>
          <w:color w:val="000000" w:themeColor="text1"/>
          <w:spacing w:val="0"/>
          <w:kern w:val="2"/>
          <w:sz w:val="21"/>
          <w:szCs w:val="21"/>
        </w:rPr>
        <w:t>□</w:t>
      </w:r>
      <w:r w:rsidR="00C9043D" w:rsidRPr="00844872">
        <w:rPr>
          <w:rFonts w:ascii="ＭＳ ゴシック" w:eastAsia="ＭＳ ゴシック" w:hAnsi="ＭＳ ゴシック" w:cs="Times New Roman" w:hint="eastAsia"/>
          <w:color w:val="000000" w:themeColor="text1"/>
          <w:spacing w:val="0"/>
          <w:kern w:val="2"/>
          <w:sz w:val="21"/>
          <w:szCs w:val="21"/>
        </w:rPr>
        <w:t>(</w:t>
      </w:r>
      <w:r w:rsidR="00C9043D" w:rsidRPr="00844872">
        <w:rPr>
          <w:rFonts w:ascii="ＭＳ ゴシック" w:eastAsia="ＭＳ ゴシック" w:hAnsi="ＭＳ ゴシック" w:cs="Times New Roman"/>
          <w:color w:val="000000" w:themeColor="text1"/>
          <w:spacing w:val="0"/>
          <w:kern w:val="2"/>
          <w:sz w:val="21"/>
          <w:szCs w:val="21"/>
        </w:rPr>
        <w:t>1</w:t>
      </w:r>
      <w:r w:rsidR="00C9043D" w:rsidRPr="00844872">
        <w:rPr>
          <w:rFonts w:ascii="ＭＳ ゴシック" w:eastAsia="ＭＳ ゴシック" w:hAnsi="ＭＳ ゴシック" w:cs="Times New Roman" w:hint="eastAsia"/>
          <w:color w:val="000000" w:themeColor="text1"/>
          <w:spacing w:val="0"/>
          <w:kern w:val="2"/>
          <w:sz w:val="21"/>
          <w:szCs w:val="21"/>
        </w:rPr>
        <w:t xml:space="preserve">)　</w:t>
      </w:r>
      <w:r w:rsidR="003F5C18" w:rsidRPr="00844872">
        <w:rPr>
          <w:rFonts w:ascii="ＭＳ ゴシック" w:eastAsia="ＭＳ ゴシック" w:hAnsi="ＭＳ ゴシック" w:cs="Times New Roman" w:hint="eastAsia"/>
          <w:color w:val="000000" w:themeColor="text1"/>
          <w:spacing w:val="0"/>
          <w:kern w:val="2"/>
          <w:sz w:val="21"/>
          <w:szCs w:val="21"/>
        </w:rPr>
        <w:t>労災保険について</w:t>
      </w:r>
    </w:p>
    <w:tbl>
      <w:tblPr>
        <w:tblStyle w:val="ac"/>
        <w:tblW w:w="0" w:type="auto"/>
        <w:tblInd w:w="279" w:type="dxa"/>
        <w:tblLook w:val="04A0" w:firstRow="1" w:lastRow="0" w:firstColumn="1" w:lastColumn="0" w:noHBand="0" w:noVBand="1"/>
      </w:tblPr>
      <w:tblGrid>
        <w:gridCol w:w="9457"/>
      </w:tblGrid>
      <w:tr w:rsidR="001B7A7D" w:rsidRPr="00844872" w14:paraId="77E91BD2" w14:textId="77777777" w:rsidTr="005F5D4C">
        <w:trPr>
          <w:trHeight w:val="850"/>
        </w:trPr>
        <w:tc>
          <w:tcPr>
            <w:tcW w:w="9463" w:type="dxa"/>
          </w:tcPr>
          <w:p w14:paraId="7E1B49BF" w14:textId="77777777" w:rsidR="005F5D4C" w:rsidRPr="00844872" w:rsidRDefault="00C9043D" w:rsidP="00601089">
            <w:pPr>
              <w:adjustRightInd w:val="0"/>
              <w:snapToGrid w:val="0"/>
              <w:ind w:rightChars="4" w:right="9"/>
              <w:rPr>
                <w:rFonts w:hAnsi="ＭＳ 明朝" w:cs="Times New Roman"/>
                <w:color w:val="000000" w:themeColor="text1"/>
                <w:spacing w:val="0"/>
                <w:kern w:val="2"/>
                <w:sz w:val="21"/>
                <w:szCs w:val="21"/>
              </w:rPr>
            </w:pPr>
            <w:r w:rsidRPr="00844872">
              <w:rPr>
                <w:rFonts w:hAnsi="ＭＳ 明朝" w:cs="Times New Roman" w:hint="eastAsia"/>
                <w:color w:val="000000" w:themeColor="text1"/>
                <w:spacing w:val="0"/>
                <w:kern w:val="2"/>
                <w:sz w:val="21"/>
                <w:szCs w:val="21"/>
              </w:rPr>
              <w:t>理由：</w:t>
            </w:r>
          </w:p>
        </w:tc>
      </w:tr>
    </w:tbl>
    <w:p w14:paraId="44DD35CF" w14:textId="77777777" w:rsidR="00C9043D" w:rsidRPr="00844872" w:rsidRDefault="00C9043D" w:rsidP="00601089">
      <w:pPr>
        <w:adjustRightInd w:val="0"/>
        <w:snapToGrid w:val="0"/>
        <w:ind w:rightChars="4" w:right="9" w:firstLineChars="200" w:firstLine="400"/>
        <w:rPr>
          <w:rFonts w:hAnsi="ＭＳ 明朝" w:cs="Times New Roman"/>
          <w:color w:val="000000" w:themeColor="text1"/>
          <w:spacing w:val="0"/>
          <w:kern w:val="2"/>
          <w:sz w:val="21"/>
          <w:szCs w:val="21"/>
        </w:rPr>
      </w:pPr>
      <w:r w:rsidRPr="00844872">
        <w:rPr>
          <w:rFonts w:hAnsi="ＭＳ 明朝" w:cs="Times New Roman" w:hint="eastAsia"/>
          <w:color w:val="000000" w:themeColor="text1"/>
          <w:spacing w:val="0"/>
          <w:kern w:val="2"/>
          <w:sz w:val="21"/>
          <w:szCs w:val="21"/>
        </w:rPr>
        <w:t>なお、上記の理由により加入の必要がないことについては、令和</w:t>
      </w:r>
      <w:r w:rsidR="00347336" w:rsidRPr="00844872">
        <w:rPr>
          <w:rFonts w:hAnsi="ＭＳ 明朝" w:cs="Times New Roman" w:hint="eastAsia"/>
          <w:color w:val="000000" w:themeColor="text1"/>
          <w:spacing w:val="0"/>
          <w:kern w:val="2"/>
          <w:sz w:val="21"/>
          <w:szCs w:val="21"/>
        </w:rPr>
        <w:t>○</w:t>
      </w:r>
      <w:r w:rsidRPr="00844872">
        <w:rPr>
          <w:rFonts w:hAnsi="ＭＳ 明朝" w:cs="Times New Roman" w:hint="eastAsia"/>
          <w:color w:val="000000" w:themeColor="text1"/>
          <w:spacing w:val="0"/>
          <w:kern w:val="2"/>
          <w:sz w:val="21"/>
          <w:szCs w:val="21"/>
        </w:rPr>
        <w:t>年</w:t>
      </w:r>
      <w:r w:rsidR="00347336" w:rsidRPr="00844872">
        <w:rPr>
          <w:rFonts w:hAnsi="ＭＳ 明朝" w:cs="Times New Roman" w:hint="eastAsia"/>
          <w:color w:val="000000" w:themeColor="text1"/>
          <w:spacing w:val="0"/>
          <w:kern w:val="2"/>
          <w:sz w:val="21"/>
          <w:szCs w:val="21"/>
        </w:rPr>
        <w:t>○</w:t>
      </w:r>
      <w:r w:rsidRPr="00844872">
        <w:rPr>
          <w:rFonts w:hAnsi="ＭＳ 明朝" w:cs="Times New Roman" w:hint="eastAsia"/>
          <w:color w:val="000000" w:themeColor="text1"/>
          <w:spacing w:val="0"/>
          <w:kern w:val="2"/>
          <w:sz w:val="21"/>
          <w:szCs w:val="21"/>
        </w:rPr>
        <w:t>月</w:t>
      </w:r>
      <w:r w:rsidR="00347336" w:rsidRPr="00844872">
        <w:rPr>
          <w:rFonts w:hAnsi="ＭＳ 明朝" w:cs="Times New Roman" w:hint="eastAsia"/>
          <w:color w:val="000000" w:themeColor="text1"/>
          <w:spacing w:val="0"/>
          <w:kern w:val="2"/>
          <w:sz w:val="21"/>
          <w:szCs w:val="21"/>
        </w:rPr>
        <w:t>○</w:t>
      </w:r>
      <w:r w:rsidRPr="00844872">
        <w:rPr>
          <w:rFonts w:hAnsi="ＭＳ 明朝" w:cs="Times New Roman" w:hint="eastAsia"/>
          <w:color w:val="000000" w:themeColor="text1"/>
          <w:spacing w:val="0"/>
          <w:kern w:val="2"/>
          <w:sz w:val="21"/>
          <w:szCs w:val="21"/>
        </w:rPr>
        <w:t>日、</w:t>
      </w:r>
    </w:p>
    <w:p w14:paraId="75661D0A" w14:textId="77777777" w:rsidR="002F6C39" w:rsidRPr="00844872" w:rsidRDefault="003F5C18" w:rsidP="00601089">
      <w:pPr>
        <w:adjustRightInd w:val="0"/>
        <w:snapToGrid w:val="0"/>
        <w:ind w:rightChars="4" w:right="9" w:firstLineChars="100" w:firstLine="200"/>
        <w:jc w:val="left"/>
        <w:rPr>
          <w:rFonts w:hAnsi="ＭＳ 明朝" w:cs="Times New Roman"/>
          <w:color w:val="000000" w:themeColor="text1"/>
          <w:spacing w:val="0"/>
          <w:kern w:val="2"/>
          <w:sz w:val="21"/>
          <w:szCs w:val="21"/>
        </w:rPr>
      </w:pPr>
      <w:r w:rsidRPr="00844872">
        <w:rPr>
          <w:rFonts w:hAnsi="ＭＳ 明朝" w:cs="Times New Roman" w:hint="eastAsia"/>
          <w:color w:val="000000" w:themeColor="text1"/>
          <w:spacing w:val="0"/>
          <w:kern w:val="2"/>
          <w:sz w:val="21"/>
          <w:szCs w:val="21"/>
        </w:rPr>
        <w:t xml:space="preserve">（　</w:t>
      </w:r>
      <w:r w:rsidR="00347336" w:rsidRPr="00844872">
        <w:rPr>
          <w:rFonts w:hAnsi="ＭＳ 明朝" w:cs="Times New Roman" w:hint="eastAsia"/>
          <w:color w:val="000000" w:themeColor="text1"/>
          <w:spacing w:val="0"/>
          <w:kern w:val="2"/>
          <w:sz w:val="21"/>
          <w:szCs w:val="21"/>
        </w:rPr>
        <w:t xml:space="preserve">確認先機関名を記載　</w:t>
      </w:r>
      <w:r w:rsidRPr="00844872">
        <w:rPr>
          <w:rFonts w:hAnsi="ＭＳ 明朝" w:cs="Times New Roman" w:hint="eastAsia"/>
          <w:color w:val="000000" w:themeColor="text1"/>
          <w:spacing w:val="0"/>
          <w:kern w:val="2"/>
          <w:sz w:val="21"/>
          <w:szCs w:val="21"/>
        </w:rPr>
        <w:t>例:○○労働基準監督署○○課　）に、（</w:t>
      </w:r>
      <w:r w:rsidRPr="00844872">
        <w:rPr>
          <w:rFonts w:hAnsi="ＭＳ 明朝" w:cs="Times New Roman" w:hint="eastAsia"/>
          <w:color w:val="000000" w:themeColor="text1"/>
          <w:spacing w:val="0"/>
          <w:sz w:val="21"/>
          <w:szCs w:val="21"/>
        </w:rPr>
        <w:t>電話</w:t>
      </w:r>
      <w:r w:rsidRPr="00844872">
        <w:rPr>
          <w:rFonts w:hAnsi="ＭＳ 明朝" w:cs="Times New Roman" w:hint="eastAsia"/>
          <w:color w:val="000000" w:themeColor="text1"/>
          <w:spacing w:val="0"/>
          <w:kern w:val="2"/>
          <w:sz w:val="21"/>
          <w:szCs w:val="21"/>
        </w:rPr>
        <w:t>・訪問）により確認しました。</w:t>
      </w:r>
    </w:p>
    <w:p w14:paraId="6974F67A" w14:textId="77777777" w:rsidR="00C9043D" w:rsidRPr="00844872" w:rsidRDefault="00C9043D" w:rsidP="00601089">
      <w:pPr>
        <w:adjustRightInd w:val="0"/>
        <w:snapToGrid w:val="0"/>
        <w:ind w:leftChars="-300" w:left="-643" w:rightChars="4" w:right="9"/>
        <w:rPr>
          <w:rFonts w:ascii="ＭＳ ゴシック" w:eastAsia="ＭＳ ゴシック" w:hAnsi="ＭＳ ゴシック" w:cs="Times New Roman"/>
          <w:color w:val="000000" w:themeColor="text1"/>
          <w:spacing w:val="0"/>
          <w:kern w:val="2"/>
          <w:sz w:val="21"/>
          <w:szCs w:val="21"/>
        </w:rPr>
      </w:pPr>
    </w:p>
    <w:p w14:paraId="47208B40" w14:textId="77777777" w:rsidR="003F5C18" w:rsidRPr="00844872" w:rsidRDefault="008E2A62" w:rsidP="00601089">
      <w:pPr>
        <w:adjustRightInd w:val="0"/>
        <w:snapToGrid w:val="0"/>
        <w:ind w:rightChars="4" w:right="9" w:firstLineChars="100" w:firstLine="200"/>
        <w:rPr>
          <w:rFonts w:ascii="ＭＳ ゴシック" w:eastAsia="ＭＳ ゴシック" w:hAnsi="ＭＳ ゴシック" w:cs="Times New Roman"/>
          <w:color w:val="000000" w:themeColor="text1"/>
          <w:spacing w:val="0"/>
          <w:kern w:val="2"/>
          <w:sz w:val="21"/>
          <w:szCs w:val="21"/>
        </w:rPr>
      </w:pPr>
      <w:r w:rsidRPr="00844872">
        <w:rPr>
          <w:rFonts w:ascii="ＭＳ ゴシック" w:eastAsia="ＭＳ ゴシック" w:hAnsi="ＭＳ ゴシック" w:cs="Times New Roman" w:hint="eastAsia"/>
          <w:color w:val="000000" w:themeColor="text1"/>
          <w:spacing w:val="0"/>
          <w:kern w:val="2"/>
          <w:sz w:val="21"/>
          <w:szCs w:val="21"/>
        </w:rPr>
        <w:t>□</w:t>
      </w:r>
      <w:r w:rsidR="00C9043D" w:rsidRPr="00844872">
        <w:rPr>
          <w:rFonts w:ascii="ＭＳ ゴシック" w:eastAsia="ＭＳ ゴシック" w:hAnsi="ＭＳ ゴシック" w:cs="Times New Roman" w:hint="eastAsia"/>
          <w:color w:val="000000" w:themeColor="text1"/>
          <w:spacing w:val="0"/>
          <w:kern w:val="2"/>
          <w:sz w:val="21"/>
          <w:szCs w:val="21"/>
        </w:rPr>
        <w:t>(</w:t>
      </w:r>
      <w:r w:rsidR="00C9043D" w:rsidRPr="00844872">
        <w:rPr>
          <w:rFonts w:ascii="ＭＳ ゴシック" w:eastAsia="ＭＳ ゴシック" w:hAnsi="ＭＳ ゴシック" w:cs="Times New Roman"/>
          <w:color w:val="000000" w:themeColor="text1"/>
          <w:spacing w:val="0"/>
          <w:kern w:val="2"/>
          <w:sz w:val="21"/>
          <w:szCs w:val="21"/>
        </w:rPr>
        <w:t>2</w:t>
      </w:r>
      <w:r w:rsidR="00C9043D" w:rsidRPr="00844872">
        <w:rPr>
          <w:rFonts w:ascii="ＭＳ ゴシック" w:eastAsia="ＭＳ ゴシック" w:hAnsi="ＭＳ ゴシック" w:cs="Times New Roman" w:hint="eastAsia"/>
          <w:color w:val="000000" w:themeColor="text1"/>
          <w:spacing w:val="0"/>
          <w:kern w:val="2"/>
          <w:sz w:val="21"/>
          <w:szCs w:val="21"/>
        </w:rPr>
        <w:t xml:space="preserve">)　</w:t>
      </w:r>
      <w:r w:rsidR="003F5C18" w:rsidRPr="00844872">
        <w:rPr>
          <w:rFonts w:ascii="ＭＳ ゴシック" w:eastAsia="ＭＳ ゴシック" w:hAnsi="ＭＳ ゴシック" w:cs="Times New Roman" w:hint="eastAsia"/>
          <w:color w:val="000000" w:themeColor="text1"/>
          <w:spacing w:val="0"/>
          <w:kern w:val="2"/>
          <w:sz w:val="21"/>
          <w:szCs w:val="21"/>
        </w:rPr>
        <w:t>雇用保険について</w:t>
      </w:r>
    </w:p>
    <w:tbl>
      <w:tblPr>
        <w:tblStyle w:val="ac"/>
        <w:tblW w:w="0" w:type="auto"/>
        <w:tblInd w:w="279" w:type="dxa"/>
        <w:tblLook w:val="04A0" w:firstRow="1" w:lastRow="0" w:firstColumn="1" w:lastColumn="0" w:noHBand="0" w:noVBand="1"/>
      </w:tblPr>
      <w:tblGrid>
        <w:gridCol w:w="9457"/>
      </w:tblGrid>
      <w:tr w:rsidR="001B7A7D" w:rsidRPr="00844872" w14:paraId="5943A9E2" w14:textId="77777777" w:rsidTr="005F5D4C">
        <w:trPr>
          <w:trHeight w:val="850"/>
        </w:trPr>
        <w:tc>
          <w:tcPr>
            <w:tcW w:w="9457" w:type="dxa"/>
          </w:tcPr>
          <w:p w14:paraId="468AE36D" w14:textId="77777777" w:rsidR="00C9043D" w:rsidRPr="00844872" w:rsidRDefault="00C9043D" w:rsidP="00601089">
            <w:pPr>
              <w:adjustRightInd w:val="0"/>
              <w:snapToGrid w:val="0"/>
              <w:ind w:rightChars="4" w:right="9"/>
              <w:rPr>
                <w:rFonts w:hAnsi="ＭＳ 明朝" w:cs="Times New Roman"/>
                <w:color w:val="000000" w:themeColor="text1"/>
                <w:spacing w:val="0"/>
                <w:kern w:val="2"/>
                <w:sz w:val="21"/>
                <w:szCs w:val="21"/>
              </w:rPr>
            </w:pPr>
            <w:r w:rsidRPr="00844872">
              <w:rPr>
                <w:rFonts w:hAnsi="ＭＳ 明朝" w:cs="Times New Roman" w:hint="eastAsia"/>
                <w:color w:val="000000" w:themeColor="text1"/>
                <w:spacing w:val="0"/>
                <w:kern w:val="2"/>
                <w:sz w:val="21"/>
                <w:szCs w:val="21"/>
              </w:rPr>
              <w:t>理由：</w:t>
            </w:r>
          </w:p>
        </w:tc>
      </w:tr>
    </w:tbl>
    <w:p w14:paraId="13D9226A" w14:textId="77777777" w:rsidR="00347336" w:rsidRPr="00844872" w:rsidRDefault="00347336" w:rsidP="00601089">
      <w:pPr>
        <w:adjustRightInd w:val="0"/>
        <w:snapToGrid w:val="0"/>
        <w:ind w:rightChars="4" w:right="9" w:firstLineChars="200" w:firstLine="400"/>
        <w:rPr>
          <w:rFonts w:hAnsi="ＭＳ 明朝" w:cs="Times New Roman"/>
          <w:color w:val="000000" w:themeColor="text1"/>
          <w:spacing w:val="0"/>
          <w:kern w:val="2"/>
          <w:sz w:val="21"/>
          <w:szCs w:val="21"/>
        </w:rPr>
      </w:pPr>
      <w:r w:rsidRPr="00844872">
        <w:rPr>
          <w:rFonts w:hAnsi="ＭＳ 明朝" w:cs="Times New Roman" w:hint="eastAsia"/>
          <w:color w:val="000000" w:themeColor="text1"/>
          <w:spacing w:val="0"/>
          <w:kern w:val="2"/>
          <w:sz w:val="21"/>
          <w:szCs w:val="21"/>
        </w:rPr>
        <w:t>なお、上記の理由により加入の必要がないことについては、令和○年○月○日、</w:t>
      </w:r>
    </w:p>
    <w:p w14:paraId="0C09F1C9" w14:textId="77777777" w:rsidR="00347336" w:rsidRPr="00844872" w:rsidRDefault="00347336" w:rsidP="00601089">
      <w:pPr>
        <w:adjustRightInd w:val="0"/>
        <w:snapToGrid w:val="0"/>
        <w:ind w:rightChars="4" w:right="9" w:firstLineChars="100" w:firstLine="200"/>
        <w:jc w:val="left"/>
        <w:rPr>
          <w:rFonts w:hAnsi="ＭＳ 明朝" w:cs="Times New Roman"/>
          <w:color w:val="000000" w:themeColor="text1"/>
          <w:spacing w:val="0"/>
          <w:kern w:val="2"/>
          <w:sz w:val="21"/>
          <w:szCs w:val="21"/>
        </w:rPr>
      </w:pPr>
      <w:r w:rsidRPr="00844872">
        <w:rPr>
          <w:rFonts w:hAnsi="ＭＳ 明朝" w:cs="Times New Roman" w:hint="eastAsia"/>
          <w:color w:val="000000" w:themeColor="text1"/>
          <w:spacing w:val="0"/>
          <w:kern w:val="2"/>
          <w:sz w:val="21"/>
          <w:szCs w:val="21"/>
        </w:rPr>
        <w:t>（　確認先機関名を記載　例:○○公共職業安定所○○課　）に、（</w:t>
      </w:r>
      <w:r w:rsidRPr="00844872">
        <w:rPr>
          <w:rFonts w:hAnsi="ＭＳ 明朝" w:cs="Times New Roman" w:hint="eastAsia"/>
          <w:color w:val="000000" w:themeColor="text1"/>
          <w:spacing w:val="0"/>
          <w:sz w:val="21"/>
          <w:szCs w:val="21"/>
        </w:rPr>
        <w:t>電話</w:t>
      </w:r>
      <w:r w:rsidRPr="00844872">
        <w:rPr>
          <w:rFonts w:hAnsi="ＭＳ 明朝" w:cs="Times New Roman" w:hint="eastAsia"/>
          <w:color w:val="000000" w:themeColor="text1"/>
          <w:spacing w:val="0"/>
          <w:kern w:val="2"/>
          <w:sz w:val="21"/>
          <w:szCs w:val="21"/>
        </w:rPr>
        <w:t>・訪問）により確認しました。</w:t>
      </w:r>
    </w:p>
    <w:p w14:paraId="748D651D" w14:textId="77777777" w:rsidR="008E2A62" w:rsidRPr="00844872" w:rsidRDefault="008E2A62" w:rsidP="00601089">
      <w:pPr>
        <w:adjustRightInd w:val="0"/>
        <w:snapToGrid w:val="0"/>
        <w:ind w:rightChars="4" w:right="9" w:firstLineChars="250" w:firstLine="500"/>
        <w:rPr>
          <w:rFonts w:hAnsi="ＭＳ 明朝" w:cs="Times New Roman"/>
          <w:color w:val="000000" w:themeColor="text1"/>
          <w:spacing w:val="0"/>
          <w:kern w:val="2"/>
          <w:sz w:val="21"/>
          <w:szCs w:val="21"/>
        </w:rPr>
      </w:pPr>
    </w:p>
    <w:p w14:paraId="6F6CF31B" w14:textId="77777777" w:rsidR="003F5C18" w:rsidRPr="00844872" w:rsidRDefault="008E2A62" w:rsidP="00601089">
      <w:pPr>
        <w:adjustRightInd w:val="0"/>
        <w:snapToGrid w:val="0"/>
        <w:ind w:rightChars="4" w:right="9"/>
        <w:rPr>
          <w:rFonts w:ascii="ＭＳ ゴシック" w:eastAsia="ＭＳ ゴシック" w:hAnsi="ＭＳ ゴシック" w:cs="Times New Roman"/>
          <w:color w:val="000000" w:themeColor="text1"/>
          <w:spacing w:val="0"/>
          <w:kern w:val="2"/>
          <w:sz w:val="21"/>
          <w:szCs w:val="21"/>
        </w:rPr>
      </w:pPr>
      <w:r w:rsidRPr="00844872">
        <w:rPr>
          <w:rFonts w:ascii="ＭＳ ゴシック" w:eastAsia="ＭＳ ゴシック" w:hAnsi="ＭＳ ゴシック" w:cs="Times New Roman" w:hint="eastAsia"/>
          <w:color w:val="000000" w:themeColor="text1"/>
          <w:spacing w:val="0"/>
          <w:kern w:val="2"/>
          <w:sz w:val="21"/>
          <w:szCs w:val="21"/>
        </w:rPr>
        <w:t>□</w:t>
      </w:r>
      <w:r w:rsidR="003F5C18" w:rsidRPr="00844872">
        <w:rPr>
          <w:rFonts w:ascii="ＭＳ ゴシック" w:eastAsia="ＭＳ ゴシック" w:hAnsi="ＭＳ ゴシック" w:cs="Times New Roman" w:hint="eastAsia"/>
          <w:color w:val="000000" w:themeColor="text1"/>
          <w:spacing w:val="0"/>
          <w:kern w:val="2"/>
          <w:sz w:val="21"/>
          <w:szCs w:val="21"/>
        </w:rPr>
        <w:t>２</w:t>
      </w:r>
      <w:r w:rsidR="00C9043D" w:rsidRPr="00844872">
        <w:rPr>
          <w:rFonts w:ascii="ＭＳ ゴシック" w:eastAsia="ＭＳ ゴシック" w:hAnsi="ＭＳ ゴシック" w:cs="Times New Roman" w:hint="eastAsia"/>
          <w:color w:val="000000" w:themeColor="text1"/>
          <w:spacing w:val="0"/>
          <w:kern w:val="2"/>
          <w:sz w:val="21"/>
          <w:szCs w:val="21"/>
        </w:rPr>
        <w:t xml:space="preserve">　</w:t>
      </w:r>
      <w:r w:rsidR="003F5C18" w:rsidRPr="00844872">
        <w:rPr>
          <w:rFonts w:ascii="ＭＳ ゴシック" w:eastAsia="ＭＳ ゴシック" w:hAnsi="ＭＳ ゴシック" w:cs="Times New Roman" w:hint="eastAsia"/>
          <w:color w:val="000000" w:themeColor="text1"/>
          <w:spacing w:val="0"/>
          <w:kern w:val="2"/>
          <w:sz w:val="21"/>
          <w:szCs w:val="21"/>
        </w:rPr>
        <w:t>健康保険について、</w:t>
      </w:r>
      <w:r w:rsidR="009B69E2" w:rsidRPr="00844872">
        <w:rPr>
          <w:rFonts w:ascii="ＭＳ ゴシック" w:eastAsia="ＭＳ ゴシック" w:hAnsi="ＭＳ ゴシック" w:cs="Times New Roman" w:hint="eastAsia"/>
          <w:color w:val="000000" w:themeColor="text1"/>
          <w:spacing w:val="0"/>
          <w:kern w:val="2"/>
          <w:sz w:val="21"/>
          <w:szCs w:val="21"/>
        </w:rPr>
        <w:t>次</w:t>
      </w:r>
      <w:r w:rsidR="003F5C18" w:rsidRPr="00844872">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844872" w14:paraId="3096B03C" w14:textId="77777777" w:rsidTr="005F5D4C">
        <w:trPr>
          <w:trHeight w:val="850"/>
        </w:trPr>
        <w:tc>
          <w:tcPr>
            <w:tcW w:w="9457" w:type="dxa"/>
          </w:tcPr>
          <w:p w14:paraId="41B75077" w14:textId="77777777" w:rsidR="00C9043D" w:rsidRPr="00844872" w:rsidRDefault="00C9043D" w:rsidP="00601089">
            <w:pPr>
              <w:adjustRightInd w:val="0"/>
              <w:snapToGrid w:val="0"/>
              <w:ind w:rightChars="4" w:right="9"/>
              <w:rPr>
                <w:rFonts w:hAnsi="ＭＳ 明朝" w:cs="Times New Roman"/>
                <w:color w:val="000000" w:themeColor="text1"/>
                <w:spacing w:val="0"/>
                <w:kern w:val="2"/>
                <w:sz w:val="21"/>
                <w:szCs w:val="21"/>
              </w:rPr>
            </w:pPr>
            <w:r w:rsidRPr="00844872">
              <w:rPr>
                <w:rFonts w:hAnsi="ＭＳ 明朝" w:cs="Times New Roman" w:hint="eastAsia"/>
                <w:color w:val="000000" w:themeColor="text1"/>
                <w:spacing w:val="0"/>
                <w:kern w:val="2"/>
                <w:sz w:val="21"/>
                <w:szCs w:val="21"/>
              </w:rPr>
              <w:t>理由：</w:t>
            </w:r>
          </w:p>
        </w:tc>
      </w:tr>
    </w:tbl>
    <w:p w14:paraId="1FF3C0D2" w14:textId="77777777" w:rsidR="00347336" w:rsidRPr="00844872" w:rsidRDefault="00347336" w:rsidP="00601089">
      <w:pPr>
        <w:adjustRightInd w:val="0"/>
        <w:snapToGrid w:val="0"/>
        <w:ind w:rightChars="4" w:right="9" w:firstLineChars="200" w:firstLine="400"/>
        <w:rPr>
          <w:rFonts w:hAnsi="ＭＳ 明朝" w:cs="Times New Roman"/>
          <w:color w:val="000000" w:themeColor="text1"/>
          <w:spacing w:val="0"/>
          <w:kern w:val="2"/>
          <w:sz w:val="21"/>
          <w:szCs w:val="21"/>
        </w:rPr>
      </w:pPr>
      <w:r w:rsidRPr="00844872">
        <w:rPr>
          <w:rFonts w:hAnsi="ＭＳ 明朝" w:cs="Times New Roman" w:hint="eastAsia"/>
          <w:color w:val="000000" w:themeColor="text1"/>
          <w:spacing w:val="0"/>
          <w:kern w:val="2"/>
          <w:sz w:val="21"/>
          <w:szCs w:val="21"/>
        </w:rPr>
        <w:t>なお、上記の理由により加入の必要がないことについては、令和○年○月○日、</w:t>
      </w:r>
    </w:p>
    <w:p w14:paraId="6538F5A7" w14:textId="77777777" w:rsidR="00347336" w:rsidRPr="00844872" w:rsidRDefault="003F5C18" w:rsidP="00601089">
      <w:pPr>
        <w:adjustRightInd w:val="0"/>
        <w:snapToGrid w:val="0"/>
        <w:ind w:rightChars="4" w:right="9" w:firstLineChars="100" w:firstLine="200"/>
        <w:jc w:val="left"/>
        <w:rPr>
          <w:rFonts w:hAnsi="ＭＳ 明朝" w:cs="Times New Roman"/>
          <w:color w:val="000000" w:themeColor="text1"/>
          <w:spacing w:val="0"/>
          <w:kern w:val="2"/>
          <w:sz w:val="21"/>
          <w:szCs w:val="21"/>
        </w:rPr>
      </w:pPr>
      <w:r w:rsidRPr="00844872">
        <w:rPr>
          <w:rFonts w:hAnsi="ＭＳ 明朝" w:cs="Times New Roman" w:hint="eastAsia"/>
          <w:color w:val="000000" w:themeColor="text1"/>
          <w:spacing w:val="0"/>
          <w:kern w:val="2"/>
          <w:sz w:val="21"/>
          <w:szCs w:val="21"/>
        </w:rPr>
        <w:t xml:space="preserve">（　</w:t>
      </w:r>
      <w:r w:rsidR="00347336" w:rsidRPr="00844872">
        <w:rPr>
          <w:rFonts w:hAnsi="ＭＳ 明朝" w:cs="Times New Roman" w:hint="eastAsia"/>
          <w:color w:val="000000" w:themeColor="text1"/>
          <w:spacing w:val="0"/>
          <w:kern w:val="2"/>
          <w:sz w:val="21"/>
          <w:szCs w:val="21"/>
        </w:rPr>
        <w:t xml:space="preserve">確認先機関名を記載　</w:t>
      </w:r>
      <w:r w:rsidRPr="00844872">
        <w:rPr>
          <w:rFonts w:hAnsi="ＭＳ 明朝" w:cs="Times New Roman" w:hint="eastAsia"/>
          <w:color w:val="000000" w:themeColor="text1"/>
          <w:spacing w:val="0"/>
          <w:kern w:val="2"/>
          <w:sz w:val="21"/>
          <w:szCs w:val="21"/>
        </w:rPr>
        <w:t>例: ○○年金事務所○○課　）に、</w:t>
      </w:r>
      <w:r w:rsidR="00347336" w:rsidRPr="00844872">
        <w:rPr>
          <w:rFonts w:hAnsi="ＭＳ 明朝" w:cs="Times New Roman" w:hint="eastAsia"/>
          <w:color w:val="000000" w:themeColor="text1"/>
          <w:spacing w:val="0"/>
          <w:kern w:val="2"/>
          <w:sz w:val="21"/>
          <w:szCs w:val="21"/>
        </w:rPr>
        <w:t>（</w:t>
      </w:r>
      <w:r w:rsidR="00347336" w:rsidRPr="00844872">
        <w:rPr>
          <w:rFonts w:hAnsi="ＭＳ 明朝" w:cs="Times New Roman" w:hint="eastAsia"/>
          <w:color w:val="000000" w:themeColor="text1"/>
          <w:spacing w:val="0"/>
          <w:sz w:val="21"/>
          <w:szCs w:val="21"/>
        </w:rPr>
        <w:t>電話</w:t>
      </w:r>
      <w:r w:rsidR="00347336" w:rsidRPr="00844872">
        <w:rPr>
          <w:rFonts w:hAnsi="ＭＳ 明朝" w:cs="Times New Roman" w:hint="eastAsia"/>
          <w:color w:val="000000" w:themeColor="text1"/>
          <w:spacing w:val="0"/>
          <w:kern w:val="2"/>
          <w:sz w:val="21"/>
          <w:szCs w:val="21"/>
        </w:rPr>
        <w:t>・訪問）により確認しました。</w:t>
      </w:r>
    </w:p>
    <w:p w14:paraId="5534FECE" w14:textId="77777777" w:rsidR="003F5C18" w:rsidRPr="00844872" w:rsidRDefault="003F5C18" w:rsidP="00601089">
      <w:pPr>
        <w:adjustRightInd w:val="0"/>
        <w:snapToGrid w:val="0"/>
        <w:ind w:rightChars="4" w:right="9"/>
        <w:jc w:val="left"/>
        <w:rPr>
          <w:rFonts w:hAnsi="ＭＳ 明朝" w:cs="Times New Roman"/>
          <w:color w:val="000000" w:themeColor="text1"/>
          <w:spacing w:val="0"/>
          <w:kern w:val="2"/>
          <w:sz w:val="21"/>
          <w:szCs w:val="21"/>
        </w:rPr>
      </w:pPr>
    </w:p>
    <w:p w14:paraId="6D1FF754" w14:textId="77777777" w:rsidR="003F5C18" w:rsidRPr="00844872" w:rsidRDefault="008E2A62" w:rsidP="00601089">
      <w:pPr>
        <w:adjustRightInd w:val="0"/>
        <w:snapToGrid w:val="0"/>
        <w:ind w:leftChars="-199" w:left="-426" w:rightChars="4" w:right="9" w:firstLineChars="185" w:firstLine="370"/>
        <w:rPr>
          <w:rFonts w:ascii="ＭＳ ゴシック" w:eastAsia="ＭＳ ゴシック" w:hAnsi="ＭＳ ゴシック" w:cs="Times New Roman"/>
          <w:color w:val="000000" w:themeColor="text1"/>
          <w:spacing w:val="0"/>
          <w:kern w:val="2"/>
          <w:sz w:val="21"/>
          <w:szCs w:val="21"/>
        </w:rPr>
      </w:pPr>
      <w:r w:rsidRPr="00844872">
        <w:rPr>
          <w:rFonts w:ascii="ＭＳ ゴシック" w:eastAsia="ＭＳ ゴシック" w:hAnsi="ＭＳ ゴシック" w:cs="Times New Roman" w:hint="eastAsia"/>
          <w:color w:val="000000" w:themeColor="text1"/>
          <w:spacing w:val="0"/>
          <w:kern w:val="2"/>
          <w:sz w:val="21"/>
          <w:szCs w:val="21"/>
        </w:rPr>
        <w:t>□</w:t>
      </w:r>
      <w:r w:rsidR="003F5C18" w:rsidRPr="00844872">
        <w:rPr>
          <w:rFonts w:ascii="ＭＳ ゴシック" w:eastAsia="ＭＳ ゴシック" w:hAnsi="ＭＳ ゴシック" w:cs="Times New Roman" w:hint="eastAsia"/>
          <w:color w:val="000000" w:themeColor="text1"/>
          <w:spacing w:val="0"/>
          <w:kern w:val="2"/>
          <w:sz w:val="21"/>
          <w:szCs w:val="21"/>
        </w:rPr>
        <w:t>３</w:t>
      </w:r>
      <w:r w:rsidRPr="00844872">
        <w:rPr>
          <w:rFonts w:ascii="ＭＳ ゴシック" w:eastAsia="ＭＳ ゴシック" w:hAnsi="ＭＳ ゴシック" w:cs="Times New Roman" w:hint="eastAsia"/>
          <w:color w:val="000000" w:themeColor="text1"/>
          <w:spacing w:val="0"/>
          <w:kern w:val="2"/>
          <w:sz w:val="21"/>
          <w:szCs w:val="21"/>
        </w:rPr>
        <w:t xml:space="preserve">　</w:t>
      </w:r>
      <w:r w:rsidR="003F5C18" w:rsidRPr="00844872">
        <w:rPr>
          <w:rFonts w:ascii="ＭＳ ゴシック" w:eastAsia="ＭＳ ゴシック" w:hAnsi="ＭＳ ゴシック" w:cs="Times New Roman" w:hint="eastAsia"/>
          <w:color w:val="000000" w:themeColor="text1"/>
          <w:spacing w:val="0"/>
          <w:kern w:val="2"/>
          <w:sz w:val="21"/>
          <w:szCs w:val="21"/>
        </w:rPr>
        <w:t>厚生年金保険について、</w:t>
      </w:r>
      <w:r w:rsidR="009B69E2" w:rsidRPr="00844872">
        <w:rPr>
          <w:rFonts w:ascii="ＭＳ ゴシック" w:eastAsia="ＭＳ ゴシック" w:hAnsi="ＭＳ ゴシック" w:cs="Times New Roman" w:hint="eastAsia"/>
          <w:color w:val="000000" w:themeColor="text1"/>
          <w:spacing w:val="0"/>
          <w:kern w:val="2"/>
          <w:sz w:val="21"/>
          <w:szCs w:val="21"/>
        </w:rPr>
        <w:t>次</w:t>
      </w:r>
      <w:r w:rsidR="003F5C18" w:rsidRPr="00844872">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844872" w14:paraId="5017B26C" w14:textId="77777777" w:rsidTr="005F5D4C">
        <w:trPr>
          <w:trHeight w:val="850"/>
        </w:trPr>
        <w:tc>
          <w:tcPr>
            <w:tcW w:w="9457" w:type="dxa"/>
          </w:tcPr>
          <w:p w14:paraId="7E605131" w14:textId="77777777" w:rsidR="008E2A62" w:rsidRPr="00844872" w:rsidRDefault="008E2A62" w:rsidP="00601089">
            <w:pPr>
              <w:adjustRightInd w:val="0"/>
              <w:snapToGrid w:val="0"/>
              <w:ind w:rightChars="4" w:right="9"/>
              <w:rPr>
                <w:rFonts w:hAnsi="ＭＳ 明朝" w:cs="Times New Roman"/>
                <w:color w:val="000000" w:themeColor="text1"/>
                <w:spacing w:val="0"/>
                <w:kern w:val="2"/>
                <w:sz w:val="21"/>
                <w:szCs w:val="21"/>
              </w:rPr>
            </w:pPr>
            <w:r w:rsidRPr="00844872">
              <w:rPr>
                <w:rFonts w:hAnsi="ＭＳ 明朝" w:cs="Times New Roman" w:hint="eastAsia"/>
                <w:color w:val="000000" w:themeColor="text1"/>
                <w:spacing w:val="0"/>
                <w:kern w:val="2"/>
                <w:sz w:val="21"/>
                <w:szCs w:val="21"/>
              </w:rPr>
              <w:t>理由：</w:t>
            </w:r>
          </w:p>
        </w:tc>
      </w:tr>
    </w:tbl>
    <w:p w14:paraId="3824A92F" w14:textId="77777777" w:rsidR="008E2A62" w:rsidRPr="00844872" w:rsidRDefault="00347336" w:rsidP="00601089">
      <w:pPr>
        <w:adjustRightInd w:val="0"/>
        <w:snapToGrid w:val="0"/>
        <w:ind w:rightChars="4" w:right="9" w:firstLineChars="200" w:firstLine="400"/>
        <w:rPr>
          <w:rFonts w:hAnsi="ＭＳ 明朝" w:cs="Times New Roman"/>
          <w:color w:val="000000" w:themeColor="text1"/>
          <w:spacing w:val="0"/>
          <w:kern w:val="2"/>
          <w:sz w:val="21"/>
          <w:szCs w:val="21"/>
        </w:rPr>
      </w:pPr>
      <w:r w:rsidRPr="00844872">
        <w:rPr>
          <w:rFonts w:hAnsi="ＭＳ 明朝" w:cs="Times New Roman" w:hint="eastAsia"/>
          <w:color w:val="000000" w:themeColor="text1"/>
          <w:spacing w:val="0"/>
          <w:kern w:val="2"/>
          <w:sz w:val="21"/>
          <w:szCs w:val="21"/>
        </w:rPr>
        <w:t>なお、上記の理由により加入の必要がないことについては、令和○年○月○日、</w:t>
      </w:r>
    </w:p>
    <w:p w14:paraId="717B42A4" w14:textId="77777777" w:rsidR="008E2A62" w:rsidRPr="00844872" w:rsidRDefault="003F5C18" w:rsidP="00601089">
      <w:pPr>
        <w:adjustRightInd w:val="0"/>
        <w:snapToGrid w:val="0"/>
        <w:ind w:rightChars="4" w:right="9" w:firstLineChars="100" w:firstLine="200"/>
        <w:rPr>
          <w:rFonts w:hAnsi="ＭＳ 明朝" w:cs="Times New Roman"/>
          <w:color w:val="000000" w:themeColor="text1"/>
          <w:spacing w:val="0"/>
          <w:kern w:val="2"/>
          <w:sz w:val="21"/>
          <w:szCs w:val="21"/>
        </w:rPr>
      </w:pPr>
      <w:r w:rsidRPr="00844872">
        <w:rPr>
          <w:rFonts w:hAnsi="ＭＳ 明朝" w:cs="Times New Roman" w:hint="eastAsia"/>
          <w:color w:val="000000" w:themeColor="text1"/>
          <w:spacing w:val="0"/>
          <w:kern w:val="2"/>
          <w:sz w:val="21"/>
          <w:szCs w:val="21"/>
        </w:rPr>
        <w:t>（　確認先機関名を記載</w:t>
      </w:r>
      <w:r w:rsidR="00347336" w:rsidRPr="00844872">
        <w:rPr>
          <w:rFonts w:hAnsi="ＭＳ 明朝" w:cs="Times New Roman" w:hint="eastAsia"/>
          <w:color w:val="000000" w:themeColor="text1"/>
          <w:spacing w:val="0"/>
          <w:kern w:val="2"/>
          <w:sz w:val="21"/>
          <w:szCs w:val="21"/>
        </w:rPr>
        <w:t xml:space="preserve">　</w:t>
      </w:r>
      <w:r w:rsidRPr="00844872">
        <w:rPr>
          <w:rFonts w:hAnsi="ＭＳ 明朝" w:cs="Times New Roman" w:hint="eastAsia"/>
          <w:color w:val="000000" w:themeColor="text1"/>
          <w:spacing w:val="0"/>
          <w:kern w:val="2"/>
          <w:sz w:val="21"/>
          <w:szCs w:val="21"/>
        </w:rPr>
        <w:t>例: ○○年金事務所○○課　）に、</w:t>
      </w:r>
      <w:r w:rsidR="00347336" w:rsidRPr="00844872">
        <w:rPr>
          <w:rFonts w:hAnsi="ＭＳ 明朝" w:cs="Times New Roman" w:hint="eastAsia"/>
          <w:color w:val="000000" w:themeColor="text1"/>
          <w:spacing w:val="0"/>
          <w:kern w:val="2"/>
          <w:sz w:val="21"/>
          <w:szCs w:val="21"/>
        </w:rPr>
        <w:t>（</w:t>
      </w:r>
      <w:r w:rsidR="00347336" w:rsidRPr="00844872">
        <w:rPr>
          <w:rFonts w:hAnsi="ＭＳ 明朝" w:cs="Times New Roman" w:hint="eastAsia"/>
          <w:color w:val="000000" w:themeColor="text1"/>
          <w:spacing w:val="0"/>
          <w:sz w:val="21"/>
          <w:szCs w:val="21"/>
        </w:rPr>
        <w:t>電話</w:t>
      </w:r>
      <w:r w:rsidR="00347336" w:rsidRPr="00844872">
        <w:rPr>
          <w:rFonts w:hAnsi="ＭＳ 明朝" w:cs="Times New Roman" w:hint="eastAsia"/>
          <w:color w:val="000000" w:themeColor="text1"/>
          <w:spacing w:val="0"/>
          <w:kern w:val="2"/>
          <w:sz w:val="21"/>
          <w:szCs w:val="21"/>
        </w:rPr>
        <w:t>・訪問）により確認しました。</w:t>
      </w:r>
    </w:p>
    <w:p w14:paraId="20B8943A" w14:textId="77777777" w:rsidR="00347336" w:rsidRPr="00844872" w:rsidRDefault="00347336" w:rsidP="00601089">
      <w:pPr>
        <w:adjustRightInd w:val="0"/>
        <w:snapToGrid w:val="0"/>
        <w:ind w:rightChars="4" w:right="9"/>
        <w:rPr>
          <w:rFonts w:hAnsi="ＭＳ 明朝" w:cs="Times New Roman"/>
          <w:color w:val="000000" w:themeColor="text1"/>
          <w:spacing w:val="0"/>
          <w:kern w:val="2"/>
          <w:sz w:val="21"/>
          <w:szCs w:val="21"/>
        </w:rPr>
      </w:pPr>
    </w:p>
    <w:p w14:paraId="641B3847" w14:textId="77777777" w:rsidR="003F5C18" w:rsidRPr="00844872" w:rsidRDefault="003F5C18" w:rsidP="00601089">
      <w:pPr>
        <w:adjustRightInd w:val="0"/>
        <w:snapToGrid w:val="0"/>
        <w:ind w:rightChars="4" w:right="9"/>
        <w:rPr>
          <w:rFonts w:hAnsi="ＭＳ 明朝" w:cs="Times New Roman"/>
          <w:color w:val="000000" w:themeColor="text1"/>
          <w:spacing w:val="0"/>
          <w:kern w:val="2"/>
          <w:sz w:val="21"/>
          <w:szCs w:val="21"/>
        </w:rPr>
      </w:pPr>
      <w:r w:rsidRPr="00844872">
        <w:rPr>
          <w:rFonts w:hAnsi="ＭＳ 明朝" w:cs="Times New Roman" w:hint="eastAsia"/>
          <w:color w:val="000000" w:themeColor="text1"/>
          <w:spacing w:val="0"/>
          <w:kern w:val="2"/>
          <w:sz w:val="21"/>
          <w:szCs w:val="21"/>
        </w:rPr>
        <w:t>※必ず「理由」も</w:t>
      </w:r>
      <w:r w:rsidR="009D018E" w:rsidRPr="00844872">
        <w:rPr>
          <w:rFonts w:hAnsi="ＭＳ 明朝" w:cs="Times New Roman" w:hint="eastAsia"/>
          <w:color w:val="000000" w:themeColor="text1"/>
          <w:spacing w:val="0"/>
          <w:kern w:val="2"/>
          <w:sz w:val="21"/>
          <w:szCs w:val="21"/>
        </w:rPr>
        <w:t>記入してください</w:t>
      </w:r>
      <w:r w:rsidRPr="00844872">
        <w:rPr>
          <w:rFonts w:hAnsi="ＭＳ 明朝" w:cs="Times New Roman" w:hint="eastAsia"/>
          <w:color w:val="000000" w:themeColor="text1"/>
          <w:spacing w:val="0"/>
          <w:kern w:val="2"/>
          <w:sz w:val="21"/>
          <w:szCs w:val="21"/>
        </w:rPr>
        <w:t>。</w:t>
      </w:r>
    </w:p>
    <w:p w14:paraId="034AF960" w14:textId="77777777" w:rsidR="008E2A62" w:rsidRPr="00844872" w:rsidRDefault="008E2A62" w:rsidP="00601089">
      <w:pPr>
        <w:adjustRightInd w:val="0"/>
        <w:snapToGrid w:val="0"/>
        <w:ind w:rightChars="4" w:right="9"/>
        <w:rPr>
          <w:rFonts w:hAnsi="ＭＳ 明朝" w:cs="Times New Roman"/>
          <w:color w:val="000000" w:themeColor="text1"/>
          <w:spacing w:val="0"/>
          <w:kern w:val="2"/>
          <w:sz w:val="21"/>
          <w:szCs w:val="21"/>
        </w:rPr>
      </w:pPr>
    </w:p>
    <w:p w14:paraId="6E4D9BD5" w14:textId="77777777" w:rsidR="008E2A62" w:rsidRPr="00844872" w:rsidRDefault="008E2A62" w:rsidP="00601089">
      <w:pPr>
        <w:adjustRightInd w:val="0"/>
        <w:snapToGrid w:val="0"/>
        <w:ind w:rightChars="4" w:right="9" w:firstLineChars="100" w:firstLine="200"/>
        <w:rPr>
          <w:rFonts w:hAnsi="ＭＳ 明朝" w:cs="Times New Roman"/>
          <w:color w:val="000000" w:themeColor="text1"/>
          <w:spacing w:val="0"/>
          <w:kern w:val="2"/>
          <w:sz w:val="21"/>
          <w:szCs w:val="21"/>
        </w:rPr>
      </w:pPr>
    </w:p>
    <w:p w14:paraId="326030EB" w14:textId="77777777" w:rsidR="008E2A62" w:rsidRPr="00844872" w:rsidRDefault="008E2A62" w:rsidP="00601089">
      <w:pPr>
        <w:adjustRightInd w:val="0"/>
        <w:snapToGrid w:val="0"/>
        <w:ind w:rightChars="4" w:right="9"/>
        <w:rPr>
          <w:color w:val="000000" w:themeColor="text1"/>
          <w:sz w:val="21"/>
          <w:szCs w:val="21"/>
        </w:rPr>
      </w:pPr>
      <w:r w:rsidRPr="00844872">
        <w:rPr>
          <w:rFonts w:hint="eastAsia"/>
          <w:color w:val="000000" w:themeColor="text1"/>
          <w:sz w:val="21"/>
          <w:szCs w:val="21"/>
        </w:rPr>
        <w:t>【問合せ先】</w:t>
      </w:r>
    </w:p>
    <w:p w14:paraId="2F417F90" w14:textId="77777777" w:rsidR="008E2A62" w:rsidRPr="00844872" w:rsidRDefault="008E2A62" w:rsidP="00601089">
      <w:pPr>
        <w:adjustRightInd w:val="0"/>
        <w:snapToGrid w:val="0"/>
        <w:ind w:leftChars="100" w:left="214" w:rightChars="4" w:right="9"/>
        <w:rPr>
          <w:color w:val="000000" w:themeColor="text1"/>
          <w:sz w:val="21"/>
          <w:szCs w:val="21"/>
        </w:rPr>
      </w:pPr>
      <w:r w:rsidRPr="00844872">
        <w:rPr>
          <w:rFonts w:hint="eastAsia"/>
          <w:color w:val="000000" w:themeColor="text1"/>
          <w:sz w:val="21"/>
          <w:szCs w:val="21"/>
        </w:rPr>
        <w:t>○</w:t>
      </w:r>
      <w:r w:rsidR="00DC60C3" w:rsidRPr="00844872">
        <w:rPr>
          <w:rFonts w:hint="eastAsia"/>
          <w:color w:val="000000" w:themeColor="text1"/>
          <w:sz w:val="21"/>
          <w:szCs w:val="21"/>
        </w:rPr>
        <w:t>労働保険（労災保険・雇用保険）</w:t>
      </w:r>
      <w:r w:rsidRPr="00844872">
        <w:rPr>
          <w:rFonts w:hint="eastAsia"/>
          <w:color w:val="000000" w:themeColor="text1"/>
          <w:sz w:val="21"/>
          <w:szCs w:val="21"/>
        </w:rPr>
        <w:t>について</w:t>
      </w:r>
    </w:p>
    <w:p w14:paraId="7EC78921" w14:textId="77777777" w:rsidR="008E2A62" w:rsidRPr="00844872" w:rsidRDefault="008E2A62" w:rsidP="00601089">
      <w:pPr>
        <w:adjustRightInd w:val="0"/>
        <w:snapToGrid w:val="0"/>
        <w:ind w:leftChars="100" w:left="214" w:rightChars="4" w:right="9" w:firstLineChars="100" w:firstLine="204"/>
        <w:rPr>
          <w:color w:val="000000" w:themeColor="text1"/>
          <w:sz w:val="21"/>
          <w:szCs w:val="21"/>
        </w:rPr>
      </w:pPr>
      <w:r w:rsidRPr="00844872">
        <w:rPr>
          <w:rFonts w:hint="eastAsia"/>
          <w:color w:val="000000" w:themeColor="text1"/>
          <w:sz w:val="21"/>
          <w:szCs w:val="21"/>
        </w:rPr>
        <w:t>厚生労働省のホームページより、「都道府県労働局（労働基準監督署）所在地一覧」をご覧ください。</w:t>
      </w:r>
    </w:p>
    <w:p w14:paraId="47E4C4AD" w14:textId="77777777" w:rsidR="008E2A62" w:rsidRPr="00844872" w:rsidRDefault="008E2A62" w:rsidP="00601089">
      <w:pPr>
        <w:adjustRightInd w:val="0"/>
        <w:snapToGrid w:val="0"/>
        <w:ind w:leftChars="100" w:left="214" w:rightChars="4" w:right="9" w:firstLineChars="100" w:firstLine="210"/>
        <w:rPr>
          <w:color w:val="000000" w:themeColor="text1"/>
          <w:sz w:val="21"/>
          <w:szCs w:val="21"/>
        </w:rPr>
      </w:pPr>
      <w:hyperlink r:id="rId8" w:history="1">
        <w:r w:rsidRPr="00844872">
          <w:rPr>
            <w:rStyle w:val="a3"/>
            <w:color w:val="000000" w:themeColor="text1"/>
            <w:sz w:val="21"/>
            <w:szCs w:val="21"/>
          </w:rPr>
          <w:t>http://www.mhlw.go.jp/kouseiroudoushou/shozaiannai/roudoukyoku/</w:t>
        </w:r>
      </w:hyperlink>
    </w:p>
    <w:p w14:paraId="2E5A0D45" w14:textId="77777777" w:rsidR="008E2A62" w:rsidRPr="00844872" w:rsidRDefault="008E2A62" w:rsidP="00601089">
      <w:pPr>
        <w:adjustRightInd w:val="0"/>
        <w:snapToGrid w:val="0"/>
        <w:spacing w:beforeLines="50" w:before="158"/>
        <w:ind w:leftChars="100" w:left="214"/>
        <w:rPr>
          <w:color w:val="000000" w:themeColor="text1"/>
          <w:sz w:val="21"/>
          <w:szCs w:val="21"/>
        </w:rPr>
      </w:pPr>
      <w:r w:rsidRPr="00844872">
        <w:rPr>
          <w:rFonts w:hint="eastAsia"/>
          <w:color w:val="000000" w:themeColor="text1"/>
          <w:sz w:val="21"/>
          <w:szCs w:val="21"/>
        </w:rPr>
        <w:t>○健康保険</w:t>
      </w:r>
      <w:r w:rsidR="00347336" w:rsidRPr="00844872">
        <w:rPr>
          <w:rFonts w:hint="eastAsia"/>
          <w:color w:val="000000" w:themeColor="text1"/>
          <w:sz w:val="21"/>
          <w:szCs w:val="21"/>
        </w:rPr>
        <w:t>及び</w:t>
      </w:r>
      <w:r w:rsidRPr="00844872">
        <w:rPr>
          <w:rFonts w:hint="eastAsia"/>
          <w:color w:val="000000" w:themeColor="text1"/>
          <w:sz w:val="21"/>
          <w:szCs w:val="21"/>
        </w:rPr>
        <w:t>厚生年金保険について</w:t>
      </w:r>
    </w:p>
    <w:p w14:paraId="4FBBE389" w14:textId="77777777" w:rsidR="008E2A62" w:rsidRPr="00844872" w:rsidRDefault="008E2A62" w:rsidP="00601089">
      <w:pPr>
        <w:adjustRightInd w:val="0"/>
        <w:snapToGrid w:val="0"/>
        <w:ind w:leftChars="100" w:left="214" w:rightChars="4" w:right="9" w:firstLineChars="100" w:firstLine="204"/>
        <w:rPr>
          <w:color w:val="000000" w:themeColor="text1"/>
          <w:sz w:val="21"/>
          <w:szCs w:val="21"/>
        </w:rPr>
      </w:pPr>
      <w:r w:rsidRPr="00844872">
        <w:rPr>
          <w:rFonts w:hint="eastAsia"/>
          <w:color w:val="000000" w:themeColor="text1"/>
          <w:sz w:val="21"/>
          <w:szCs w:val="21"/>
        </w:rPr>
        <w:t>日本年金機構のホームページより、「全国の相談・窓口一覧」をご覧ください。</w:t>
      </w:r>
    </w:p>
    <w:p w14:paraId="7614E5F1" w14:textId="77777777" w:rsidR="00692166" w:rsidRPr="001B7A7D" w:rsidRDefault="008E2A62" w:rsidP="00601089">
      <w:pPr>
        <w:adjustRightInd w:val="0"/>
        <w:snapToGrid w:val="0"/>
        <w:ind w:leftChars="100" w:left="214" w:rightChars="4" w:right="9" w:firstLineChars="100" w:firstLine="210"/>
        <w:rPr>
          <w:rFonts w:hAnsi="ＭＳ 明朝"/>
          <w:bCs/>
          <w:color w:val="000000" w:themeColor="text1"/>
          <w:sz w:val="21"/>
          <w:szCs w:val="21"/>
        </w:rPr>
      </w:pPr>
      <w:hyperlink r:id="rId9" w:history="1">
        <w:r w:rsidRPr="00844872">
          <w:rPr>
            <w:rStyle w:val="a3"/>
            <w:color w:val="000000" w:themeColor="text1"/>
            <w:sz w:val="21"/>
            <w:szCs w:val="21"/>
          </w:rPr>
          <w:t>http://www.nenkin.go.jp/section/soudan/index.html</w:t>
        </w:r>
      </w:hyperlink>
    </w:p>
    <w:sectPr w:rsidR="00692166" w:rsidRPr="001B7A7D" w:rsidSect="00347336">
      <w:footerReference w:type="even" r:id="rId10"/>
      <w:pgSz w:w="11906" w:h="16838" w:code="9"/>
      <w:pgMar w:top="1440" w:right="1080" w:bottom="1440" w:left="1080" w:header="567" w:footer="567" w:gutter="0"/>
      <w:pgNumType w:start="10"/>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548AFA" w14:textId="77777777" w:rsidR="001E5832" w:rsidRDefault="001E5832">
      <w:r>
        <w:separator/>
      </w:r>
    </w:p>
  </w:endnote>
  <w:endnote w:type="continuationSeparator" w:id="0">
    <w:p w14:paraId="6ABE668B" w14:textId="77777777" w:rsidR="001E5832" w:rsidRDefault="001E5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22F9C8"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13D56A44"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776BE5" w14:textId="77777777" w:rsidR="001E5832" w:rsidRDefault="001E5832">
      <w:r>
        <w:separator/>
      </w:r>
    </w:p>
  </w:footnote>
  <w:footnote w:type="continuationSeparator" w:id="0">
    <w:p w14:paraId="07D5A9BE" w14:textId="77777777" w:rsidR="001E5832" w:rsidRDefault="001E58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197549275">
    <w:abstractNumId w:val="0"/>
  </w:num>
  <w:num w:numId="2" w16cid:durableId="1015309601">
    <w:abstractNumId w:val="4"/>
  </w:num>
  <w:num w:numId="3" w16cid:durableId="1022979256">
    <w:abstractNumId w:val="8"/>
  </w:num>
  <w:num w:numId="4" w16cid:durableId="1215386113">
    <w:abstractNumId w:val="12"/>
  </w:num>
  <w:num w:numId="5" w16cid:durableId="1024287395">
    <w:abstractNumId w:val="9"/>
  </w:num>
  <w:num w:numId="6" w16cid:durableId="1362826389">
    <w:abstractNumId w:val="26"/>
  </w:num>
  <w:num w:numId="7" w16cid:durableId="1587305019">
    <w:abstractNumId w:val="13"/>
  </w:num>
  <w:num w:numId="8" w16cid:durableId="495270153">
    <w:abstractNumId w:val="23"/>
  </w:num>
  <w:num w:numId="9" w16cid:durableId="1708488968">
    <w:abstractNumId w:val="14"/>
  </w:num>
  <w:num w:numId="10" w16cid:durableId="1972247801">
    <w:abstractNumId w:val="20"/>
  </w:num>
  <w:num w:numId="11" w16cid:durableId="1069577438">
    <w:abstractNumId w:val="31"/>
  </w:num>
  <w:num w:numId="12" w16cid:durableId="1508714908">
    <w:abstractNumId w:val="6"/>
  </w:num>
  <w:num w:numId="13" w16cid:durableId="562375305">
    <w:abstractNumId w:val="21"/>
  </w:num>
  <w:num w:numId="14" w16cid:durableId="1778795912">
    <w:abstractNumId w:val="5"/>
  </w:num>
  <w:num w:numId="15" w16cid:durableId="539976633">
    <w:abstractNumId w:val="29"/>
  </w:num>
  <w:num w:numId="16" w16cid:durableId="1856072149">
    <w:abstractNumId w:val="19"/>
  </w:num>
  <w:num w:numId="17" w16cid:durableId="447818705">
    <w:abstractNumId w:val="27"/>
  </w:num>
  <w:num w:numId="18" w16cid:durableId="1855150017">
    <w:abstractNumId w:val="3"/>
  </w:num>
  <w:num w:numId="19" w16cid:durableId="1576545749">
    <w:abstractNumId w:val="10"/>
  </w:num>
  <w:num w:numId="20" w16cid:durableId="2109694250">
    <w:abstractNumId w:val="16"/>
  </w:num>
  <w:num w:numId="21" w16cid:durableId="1387408803">
    <w:abstractNumId w:val="32"/>
  </w:num>
  <w:num w:numId="22" w16cid:durableId="1214275312">
    <w:abstractNumId w:val="25"/>
  </w:num>
  <w:num w:numId="23" w16cid:durableId="314837772">
    <w:abstractNumId w:val="30"/>
  </w:num>
  <w:num w:numId="24" w16cid:durableId="1722366563">
    <w:abstractNumId w:val="7"/>
  </w:num>
  <w:num w:numId="25" w16cid:durableId="1336614885">
    <w:abstractNumId w:val="15"/>
  </w:num>
  <w:num w:numId="26" w16cid:durableId="1166898586">
    <w:abstractNumId w:val="11"/>
  </w:num>
  <w:num w:numId="27" w16cid:durableId="952130761">
    <w:abstractNumId w:val="22"/>
  </w:num>
  <w:num w:numId="28" w16cid:durableId="1235969946">
    <w:abstractNumId w:val="18"/>
  </w:num>
  <w:num w:numId="29" w16cid:durableId="1999071291">
    <w:abstractNumId w:val="1"/>
  </w:num>
  <w:num w:numId="30" w16cid:durableId="946347542">
    <w:abstractNumId w:val="24"/>
  </w:num>
  <w:num w:numId="31" w16cid:durableId="1770734914">
    <w:abstractNumId w:val="28"/>
  </w:num>
  <w:num w:numId="32" w16cid:durableId="970750241">
    <w:abstractNumId w:val="2"/>
  </w:num>
  <w:num w:numId="33" w16cid:durableId="803887745">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島田 拓海">
    <w15:presenceInfo w15:providerId="AD" w15:userId="S::ta13-shimada@city.yokohama.lg.jp::ab2b363a-5f61-4b3d-bb0b-cf42c36a28a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840"/>
  <w:drawingGridHorizontalSpacing w:val="107"/>
  <w:drawingGridVerticalSpacing w:val="158"/>
  <w:displayHorizontalDrawingGridEvery w:val="0"/>
  <w:displayVerticalDrawingGridEvery w:val="2"/>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997"/>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64519"/>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7D"/>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832"/>
    <w:rsid w:val="001E5F58"/>
    <w:rsid w:val="001E64B1"/>
    <w:rsid w:val="001E717F"/>
    <w:rsid w:val="001F0885"/>
    <w:rsid w:val="001F2465"/>
    <w:rsid w:val="001F4399"/>
    <w:rsid w:val="001F6A00"/>
    <w:rsid w:val="002007D4"/>
    <w:rsid w:val="00200A50"/>
    <w:rsid w:val="0020109A"/>
    <w:rsid w:val="00201171"/>
    <w:rsid w:val="00201D23"/>
    <w:rsid w:val="00202EDB"/>
    <w:rsid w:val="00211C91"/>
    <w:rsid w:val="002121A9"/>
    <w:rsid w:val="00212A54"/>
    <w:rsid w:val="00213A89"/>
    <w:rsid w:val="002144DB"/>
    <w:rsid w:val="002176D3"/>
    <w:rsid w:val="00224BCF"/>
    <w:rsid w:val="002265B4"/>
    <w:rsid w:val="002302EE"/>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5D36"/>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3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5374D"/>
    <w:rsid w:val="004601CC"/>
    <w:rsid w:val="00462205"/>
    <w:rsid w:val="0046256D"/>
    <w:rsid w:val="004632DA"/>
    <w:rsid w:val="00466E25"/>
    <w:rsid w:val="00473D7C"/>
    <w:rsid w:val="00475DEB"/>
    <w:rsid w:val="00476EC2"/>
    <w:rsid w:val="00480E88"/>
    <w:rsid w:val="00480F2A"/>
    <w:rsid w:val="00481D2F"/>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6EF6"/>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5D4C"/>
    <w:rsid w:val="005F6812"/>
    <w:rsid w:val="005F6B1A"/>
    <w:rsid w:val="00600516"/>
    <w:rsid w:val="00601089"/>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681A"/>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281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1FD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4872"/>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2A62"/>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6101"/>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69E2"/>
    <w:rsid w:val="009B7C2D"/>
    <w:rsid w:val="009C3432"/>
    <w:rsid w:val="009C413C"/>
    <w:rsid w:val="009C4775"/>
    <w:rsid w:val="009C4E35"/>
    <w:rsid w:val="009C7BDB"/>
    <w:rsid w:val="009D018E"/>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3769B"/>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67DF"/>
    <w:rsid w:val="00C67FD2"/>
    <w:rsid w:val="00C71B87"/>
    <w:rsid w:val="00C752AE"/>
    <w:rsid w:val="00C76722"/>
    <w:rsid w:val="00C76A7C"/>
    <w:rsid w:val="00C81503"/>
    <w:rsid w:val="00C81935"/>
    <w:rsid w:val="00C8309A"/>
    <w:rsid w:val="00C864B9"/>
    <w:rsid w:val="00C901BB"/>
    <w:rsid w:val="00C9043D"/>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3F8E"/>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0C3"/>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3BFA"/>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4D25"/>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E6B23"/>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5C59"/>
    <w:rsid w:val="00F775A7"/>
    <w:rsid w:val="00F801FA"/>
    <w:rsid w:val="00F80232"/>
    <w:rsid w:val="00F812A7"/>
    <w:rsid w:val="00F8325A"/>
    <w:rsid w:val="00F86779"/>
    <w:rsid w:val="00F86D90"/>
    <w:rsid w:val="00F90D6C"/>
    <w:rsid w:val="00F9483B"/>
    <w:rsid w:val="00F94E49"/>
    <w:rsid w:val="00F96E2C"/>
    <w:rsid w:val="00F97281"/>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4:docId w14:val="3F70318A"/>
  <w15:chartTrackingRefBased/>
  <w15:docId w15:val="{4D5D9830-9E03-481B-B17F-170167535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 w:type="paragraph" w:styleId="ae">
    <w:name w:val="Revision"/>
    <w:hidden/>
    <w:uiPriority w:val="99"/>
    <w:semiHidden/>
    <w:rsid w:val="00C667DF"/>
    <w:rPr>
      <w:rFonts w:ascii="ＭＳ 明朝" w:cs="TmsRmn"/>
      <w:spacing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hlw.go.jp/kouseiroudoushou/shozaiannai/roudoukyok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nenkin.go.jp/section/soudan/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A497A-976F-4CCE-8778-136FB724C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Pages>
  <Words>772</Words>
  <Characters>374</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1144</CharactersWithSpaces>
  <SharedDoc>false</SharedDoc>
  <HLinks>
    <vt:vector size="18" baseType="variant">
      <vt:variant>
        <vt:i4>131079</vt:i4>
      </vt:variant>
      <vt:variant>
        <vt:i4>6</vt:i4>
      </vt:variant>
      <vt:variant>
        <vt:i4>0</vt:i4>
      </vt:variant>
      <vt:variant>
        <vt:i4>5</vt:i4>
      </vt:variant>
      <vt:variant>
        <vt:lpwstr>http://www.nenkin.go.jp/section/soudan/index.html</vt:lpwstr>
      </vt:variant>
      <vt:variant>
        <vt:lpwstr/>
      </vt:variant>
      <vt:variant>
        <vt:i4>3801185</vt:i4>
      </vt:variant>
      <vt:variant>
        <vt:i4>3</vt:i4>
      </vt:variant>
      <vt:variant>
        <vt:i4>0</vt:i4>
      </vt:variant>
      <vt:variant>
        <vt:i4>5</vt:i4>
      </vt:variant>
      <vt:variant>
        <vt:lpwstr>http://www.mhlw.go.jp/kouseiroudoushou/shozaiannai/roudoukyoku/</vt:lpwstr>
      </vt:variant>
      <vt:variant>
        <vt:lpwstr/>
      </vt:variant>
      <vt:variant>
        <vt:i4>3801185</vt:i4>
      </vt:variant>
      <vt:variant>
        <vt:i4>0</vt:i4>
      </vt:variant>
      <vt:variant>
        <vt:i4>0</vt:i4>
      </vt:variant>
      <vt:variant>
        <vt:i4>5</vt:i4>
      </vt:variant>
      <vt:variant>
        <vt:lpwstr>http://www.mhlw.go.jp/kouseiroudoushou/shozaiannai/roudoukyoku/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島田 拓海</cp:lastModifiedBy>
  <cp:revision>6</cp:revision>
  <cp:lastPrinted>2015-01-28T03:58:00Z</cp:lastPrinted>
  <dcterms:created xsi:type="dcterms:W3CDTF">2019-09-26T06:53:00Z</dcterms:created>
  <dcterms:modified xsi:type="dcterms:W3CDTF">2025-11-20T02:29:00Z</dcterms:modified>
</cp:coreProperties>
</file>