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2A4DC" w14:textId="03B23E27"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w:t>
      </w:r>
      <w:r w:rsidR="00DC6B47">
        <w:rPr>
          <w:rFonts w:ascii="ＭＳ ゴシック" w:eastAsia="ＭＳ ゴシック" w:hAnsi="ＭＳ ゴシック" w:hint="eastAsia"/>
          <w:color w:val="000000" w:themeColor="text1"/>
        </w:rPr>
        <w:t>６</w:t>
      </w:r>
      <w:r w:rsidRPr="005E0BC8">
        <w:rPr>
          <w:rFonts w:ascii="ＭＳ ゴシック" w:eastAsia="ＭＳ ゴシック" w:hAnsi="ＭＳ ゴシック" w:hint="eastAsia"/>
          <w:color w:val="000000" w:themeColor="text1"/>
        </w:rPr>
        <w:t>）</w:t>
      </w:r>
    </w:p>
    <w:p w14:paraId="14DB7340" w14:textId="77777777" w:rsidR="009B18AF" w:rsidRPr="005E0BC8" w:rsidRDefault="009B18AF" w:rsidP="009B18AF">
      <w:pPr>
        <w:rPr>
          <w:rFonts w:ascii="ＭＳ ゴシック" w:eastAsia="ＭＳ ゴシック" w:hAnsi="ＭＳ ゴシック"/>
          <w:color w:val="000000" w:themeColor="text1"/>
        </w:rPr>
      </w:pPr>
    </w:p>
    <w:p w14:paraId="41E1243C"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7537DE4C" w14:textId="77777777" w:rsidR="009B18AF" w:rsidRPr="005E0BC8" w:rsidRDefault="009B18AF" w:rsidP="009B18AF">
      <w:pPr>
        <w:rPr>
          <w:color w:val="000000" w:themeColor="text1"/>
          <w:lang w:eastAsia="zh-TW"/>
        </w:rPr>
      </w:pPr>
    </w:p>
    <w:p w14:paraId="7B57F4E7"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785B4650" w14:textId="77777777" w:rsidR="009B18AF" w:rsidRPr="005E0BC8" w:rsidRDefault="00AE2290" w:rsidP="009B18AF">
      <w:pPr>
        <w:rPr>
          <w:color w:val="000000" w:themeColor="text1"/>
          <w:sz w:val="21"/>
          <w:lang w:eastAsia="zh-TW"/>
        </w:rPr>
      </w:pPr>
      <w:r>
        <w:rPr>
          <w:rFonts w:hint="eastAsia"/>
          <w:color w:val="000000" w:themeColor="text1"/>
          <w:sz w:val="21"/>
        </w:rPr>
        <w:t>（申請先）</w:t>
      </w:r>
    </w:p>
    <w:p w14:paraId="60A569C4" w14:textId="6F0EA51F"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w:t>
      </w:r>
      <w:ins w:id="0" w:author="島田 拓海" w:date="2025-11-20T11:27:00Z" w16du:dateUtc="2025-11-20T02:27:00Z">
        <w:r w:rsidR="00FD7C9A">
          <w:rPr>
            <w:rFonts w:hint="eastAsia"/>
            <w:color w:val="000000" w:themeColor="text1"/>
            <w:sz w:val="21"/>
          </w:rPr>
          <w:t>西区</w:t>
        </w:r>
      </w:ins>
      <w:r w:rsidRPr="005E0BC8">
        <w:rPr>
          <w:rFonts w:hint="eastAsia"/>
          <w:color w:val="000000" w:themeColor="text1"/>
          <w:sz w:val="21"/>
          <w:lang w:eastAsia="zh-CN"/>
        </w:rPr>
        <w:t>長</w:t>
      </w:r>
    </w:p>
    <w:p w14:paraId="44D76409"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16259353"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3A9199C4"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7EC4BA08"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5C21D032" w14:textId="77777777" w:rsidR="009B18AF" w:rsidRPr="005E0BC8" w:rsidRDefault="009B18AF" w:rsidP="009B18AF">
      <w:pPr>
        <w:rPr>
          <w:color w:val="000000" w:themeColor="text1"/>
          <w:sz w:val="21"/>
        </w:rPr>
      </w:pPr>
    </w:p>
    <w:p w14:paraId="183D01C8" w14:textId="77777777" w:rsidR="009B18AF" w:rsidRPr="005E0BC8" w:rsidRDefault="009B18AF" w:rsidP="009B18AF">
      <w:pPr>
        <w:rPr>
          <w:color w:val="000000" w:themeColor="text1"/>
          <w:sz w:val="21"/>
        </w:rPr>
      </w:pPr>
    </w:p>
    <w:p w14:paraId="777A138B" w14:textId="77777777" w:rsidR="009B18AF" w:rsidRPr="005E0BC8" w:rsidRDefault="009B18AF" w:rsidP="009B18AF">
      <w:pPr>
        <w:rPr>
          <w:color w:val="000000" w:themeColor="text1"/>
          <w:sz w:val="21"/>
        </w:rPr>
      </w:pPr>
    </w:p>
    <w:p w14:paraId="214CBD0D" w14:textId="77777777" w:rsidR="009B18AF" w:rsidRPr="005E0BC8" w:rsidRDefault="009B18AF" w:rsidP="009B18AF">
      <w:pPr>
        <w:rPr>
          <w:color w:val="000000" w:themeColor="text1"/>
          <w:sz w:val="21"/>
        </w:rPr>
      </w:pPr>
    </w:p>
    <w:p w14:paraId="17FD5173" w14:textId="77777777" w:rsidR="009B18AF" w:rsidRPr="005E0BC8" w:rsidRDefault="009B18AF" w:rsidP="009B18AF">
      <w:pPr>
        <w:rPr>
          <w:color w:val="000000" w:themeColor="text1"/>
          <w:sz w:val="21"/>
        </w:rPr>
      </w:pPr>
    </w:p>
    <w:p w14:paraId="6C2A6551"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F84A8" w14:textId="77777777" w:rsidR="00A379E7" w:rsidRDefault="00A379E7">
      <w:r>
        <w:separator/>
      </w:r>
    </w:p>
  </w:endnote>
  <w:endnote w:type="continuationSeparator" w:id="0">
    <w:p w14:paraId="231BFEFF"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ECC0A"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476679C"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A05C1" w14:textId="77777777" w:rsidR="00A379E7" w:rsidRDefault="00A379E7">
      <w:r>
        <w:separator/>
      </w:r>
    </w:p>
  </w:footnote>
  <w:footnote w:type="continuationSeparator" w:id="0">
    <w:p w14:paraId="4AF3FC4E"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766343234">
    <w:abstractNumId w:val="0"/>
  </w:num>
  <w:num w:numId="2" w16cid:durableId="1031032467">
    <w:abstractNumId w:val="4"/>
  </w:num>
  <w:num w:numId="3" w16cid:durableId="1125273894">
    <w:abstractNumId w:val="8"/>
  </w:num>
  <w:num w:numId="4" w16cid:durableId="1494835677">
    <w:abstractNumId w:val="12"/>
  </w:num>
  <w:num w:numId="5" w16cid:durableId="673343565">
    <w:abstractNumId w:val="9"/>
  </w:num>
  <w:num w:numId="6" w16cid:durableId="326712659">
    <w:abstractNumId w:val="26"/>
  </w:num>
  <w:num w:numId="7" w16cid:durableId="346446969">
    <w:abstractNumId w:val="13"/>
  </w:num>
  <w:num w:numId="8" w16cid:durableId="494419252">
    <w:abstractNumId w:val="23"/>
  </w:num>
  <w:num w:numId="9" w16cid:durableId="969632969">
    <w:abstractNumId w:val="14"/>
  </w:num>
  <w:num w:numId="10" w16cid:durableId="1039622928">
    <w:abstractNumId w:val="20"/>
  </w:num>
  <w:num w:numId="11" w16cid:durableId="878393151">
    <w:abstractNumId w:val="31"/>
  </w:num>
  <w:num w:numId="12" w16cid:durableId="339242786">
    <w:abstractNumId w:val="6"/>
  </w:num>
  <w:num w:numId="13" w16cid:durableId="898712120">
    <w:abstractNumId w:val="21"/>
  </w:num>
  <w:num w:numId="14" w16cid:durableId="403374208">
    <w:abstractNumId w:val="5"/>
  </w:num>
  <w:num w:numId="15" w16cid:durableId="1640376436">
    <w:abstractNumId w:val="29"/>
  </w:num>
  <w:num w:numId="16" w16cid:durableId="308287863">
    <w:abstractNumId w:val="19"/>
  </w:num>
  <w:num w:numId="17" w16cid:durableId="287319597">
    <w:abstractNumId w:val="27"/>
  </w:num>
  <w:num w:numId="18" w16cid:durableId="930428755">
    <w:abstractNumId w:val="3"/>
  </w:num>
  <w:num w:numId="19" w16cid:durableId="313605123">
    <w:abstractNumId w:val="10"/>
  </w:num>
  <w:num w:numId="20" w16cid:durableId="1623144532">
    <w:abstractNumId w:val="16"/>
  </w:num>
  <w:num w:numId="21" w16cid:durableId="1006321123">
    <w:abstractNumId w:val="32"/>
  </w:num>
  <w:num w:numId="22" w16cid:durableId="2117601635">
    <w:abstractNumId w:val="25"/>
  </w:num>
  <w:num w:numId="23" w16cid:durableId="1804544938">
    <w:abstractNumId w:val="30"/>
  </w:num>
  <w:num w:numId="24" w16cid:durableId="606352911">
    <w:abstractNumId w:val="7"/>
  </w:num>
  <w:num w:numId="25" w16cid:durableId="1884949435">
    <w:abstractNumId w:val="15"/>
  </w:num>
  <w:num w:numId="26" w16cid:durableId="30153761">
    <w:abstractNumId w:val="11"/>
  </w:num>
  <w:num w:numId="27" w16cid:durableId="767314171">
    <w:abstractNumId w:val="22"/>
  </w:num>
  <w:num w:numId="28" w16cid:durableId="854657030">
    <w:abstractNumId w:val="18"/>
  </w:num>
  <w:num w:numId="29" w16cid:durableId="166209628">
    <w:abstractNumId w:val="1"/>
  </w:num>
  <w:num w:numId="30" w16cid:durableId="20790676">
    <w:abstractNumId w:val="24"/>
  </w:num>
  <w:num w:numId="31" w16cid:durableId="709452778">
    <w:abstractNumId w:val="28"/>
  </w:num>
  <w:num w:numId="32" w16cid:durableId="1164661415">
    <w:abstractNumId w:val="2"/>
  </w:num>
  <w:num w:numId="33" w16cid:durableId="199937805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島田 拓海">
    <w15:presenceInfo w15:providerId="AD" w15:userId="S::ta13-shimada@city.yokohama.lg.jp::ab2b363a-5f61-4b3d-bb0b-cf42c36a28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B58"/>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D3FFA"/>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4FF"/>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3F8E"/>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B47"/>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BFA"/>
    <w:rsid w:val="00E36BDF"/>
    <w:rsid w:val="00E36F89"/>
    <w:rsid w:val="00E37FD2"/>
    <w:rsid w:val="00E43A2C"/>
    <w:rsid w:val="00E4603A"/>
    <w:rsid w:val="00E4622D"/>
    <w:rsid w:val="00E5381E"/>
    <w:rsid w:val="00E552D3"/>
    <w:rsid w:val="00E56A6E"/>
    <w:rsid w:val="00E60417"/>
    <w:rsid w:val="00E6180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D7C9A"/>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17B24239"/>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DC6B4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147</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島田 拓海</cp:lastModifiedBy>
  <cp:revision>4</cp:revision>
  <cp:lastPrinted>2015-01-28T03:58:00Z</cp:lastPrinted>
  <dcterms:created xsi:type="dcterms:W3CDTF">2019-09-26T06:50:00Z</dcterms:created>
  <dcterms:modified xsi:type="dcterms:W3CDTF">2025-11-20T02:27:00Z</dcterms:modified>
</cp:coreProperties>
</file>