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E9D3C" w14:textId="3E9E7274"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w:t>
      </w:r>
      <w:r w:rsidR="00076550">
        <w:rPr>
          <w:rFonts w:ascii="ＭＳ ゴシック" w:eastAsia="ＭＳ ゴシック" w:hAnsi="ＭＳ ゴシック" w:hint="eastAsia"/>
          <w:color w:val="000000" w:themeColor="text1"/>
        </w:rPr>
        <w:t>５</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9879ED" w:rsidRPr="00557958">
        <w:rPr>
          <w:rFonts w:hint="eastAsia"/>
          <w:color w:val="000000" w:themeColor="text1"/>
          <w:sz w:val="21"/>
          <w:szCs w:val="21"/>
        </w:rPr>
        <w:t>○</w:t>
      </w:r>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34814059"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w:t>
      </w:r>
      <w:ins w:id="0" w:author="島田 拓海" w:date="2025-11-20T11:27:00Z" w16du:dateUtc="2025-11-20T02:27:00Z">
        <w:r w:rsidR="0006747B">
          <w:rPr>
            <w:rFonts w:hint="eastAsia"/>
            <w:color w:val="000000" w:themeColor="text1"/>
            <w:sz w:val="21"/>
            <w:szCs w:val="21"/>
          </w:rPr>
          <w:t>西区</w:t>
        </w:r>
      </w:ins>
      <w:r w:rsidRPr="00557958">
        <w:rPr>
          <w:rFonts w:hint="eastAsia"/>
          <w:color w:val="000000" w:themeColor="text1"/>
          <w:sz w:val="21"/>
          <w:szCs w:val="21"/>
          <w:lang w:eastAsia="zh-CN"/>
        </w:rPr>
        <w:t>長</w:t>
      </w:r>
    </w:p>
    <w:p w14:paraId="2C07C5F7" w14:textId="1B726E6C" w:rsidR="008907C7" w:rsidRPr="00557958" w:rsidRDefault="008907C7" w:rsidP="008907C7">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41426AAC" w14:textId="77777777" w:rsidR="008907C7" w:rsidRPr="00557958" w:rsidRDefault="008907C7" w:rsidP="008907C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2C032F70" w14:textId="77777777" w:rsidR="008907C7" w:rsidRPr="00557958" w:rsidRDefault="008907C7" w:rsidP="008907C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p>
    <w:p w14:paraId="113FA532" w14:textId="77777777" w:rsidR="008907C7" w:rsidRPr="00557958" w:rsidRDefault="008907C7" w:rsidP="008907C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p>
    <w:p w14:paraId="0EACF2EB" w14:textId="360B85E3" w:rsidR="008907C7" w:rsidRPr="00181B97" w:rsidRDefault="00050991" w:rsidP="00181B97">
      <w:pPr>
        <w:ind w:leftChars="2000" w:left="4283"/>
        <w:jc w:val="left"/>
        <w:rPr>
          <w:color w:val="000000" w:themeColor="text1"/>
          <w:spacing w:val="0"/>
          <w:sz w:val="21"/>
          <w:szCs w:val="21"/>
        </w:rPr>
      </w:pP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p>
    <w:p w14:paraId="5CCDB4D3" w14:textId="75BB1152"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A5716B">
        <w:rPr>
          <w:rFonts w:hint="eastAsia"/>
          <w:color w:val="000000" w:themeColor="text1"/>
          <w:sz w:val="21"/>
          <w:szCs w:val="21"/>
        </w:rPr>
        <w:t>横浜市が横浜市</w:t>
      </w:r>
      <w:ins w:id="1" w:author="島田 拓海" w:date="2025-11-17T17:08:00Z" w16du:dateUtc="2025-11-17T08:08:00Z">
        <w:r w:rsidR="006B3CEA" w:rsidRPr="006B3CEA">
          <w:rPr>
            <w:rFonts w:hint="eastAsia"/>
            <w:color w:val="000000" w:themeColor="text1"/>
            <w:sz w:val="21"/>
            <w:szCs w:val="21"/>
            <w:rPrChange w:id="2" w:author="島田 拓海" w:date="2025-11-17T17:08:00Z" w16du:dateUtc="2025-11-17T08:08:00Z">
              <w:rPr>
                <w:rFonts w:hint="eastAsia"/>
                <w:color w:val="000000" w:themeColor="text1"/>
                <w:sz w:val="21"/>
                <w:szCs w:val="21"/>
                <w:highlight w:val="cyan"/>
              </w:rPr>
            </w:rPrChange>
          </w:rPr>
          <w:t>西区</w:t>
        </w:r>
      </w:ins>
      <w:del w:id="3" w:author="島田 拓海" w:date="2025-11-17T17:08:00Z" w16du:dateUtc="2025-11-17T08:08:00Z">
        <w:r w:rsidR="00A5716B" w:rsidRPr="005643F6" w:rsidDel="006B3CEA">
          <w:rPr>
            <w:rFonts w:hint="eastAsia"/>
            <w:color w:val="000000" w:themeColor="text1"/>
            <w:sz w:val="21"/>
            <w:szCs w:val="21"/>
            <w:highlight w:val="cyan"/>
          </w:rPr>
          <w:delText>○○</w:delText>
        </w:r>
        <w:r w:rsidR="00076550" w:rsidRPr="005643F6" w:rsidDel="006B3CEA">
          <w:rPr>
            <w:rFonts w:hint="eastAsia"/>
            <w:color w:val="000000" w:themeColor="text1"/>
            <w:sz w:val="21"/>
            <w:szCs w:val="21"/>
            <w:highlight w:val="cyan"/>
          </w:rPr>
          <w:delText>区</w:delText>
        </w:r>
      </w:del>
      <w:r w:rsidR="00076550">
        <w:rPr>
          <w:rFonts w:hint="eastAsia"/>
          <w:color w:val="000000" w:themeColor="text1"/>
          <w:sz w:val="21"/>
          <w:szCs w:val="21"/>
        </w:rPr>
        <w:t>福祉保健活動拠点</w:t>
      </w:r>
      <w:r w:rsidR="00A5716B">
        <w:rPr>
          <w:rFonts w:hint="eastAsia"/>
          <w:color w:val="000000" w:themeColor="text1"/>
          <w:sz w:val="21"/>
          <w:szCs w:val="21"/>
        </w:rPr>
        <w:t>の指定管理者選定等に伴い、</w:t>
      </w:r>
      <w:r w:rsidR="00786A64" w:rsidRPr="00557958">
        <w:rPr>
          <w:rFonts w:hint="eastAsia"/>
          <w:color w:val="000000" w:themeColor="text1"/>
          <w:sz w:val="21"/>
          <w:szCs w:val="21"/>
        </w:rPr>
        <w:t>次の事項を行うことに同意します。</w:t>
      </w:r>
    </w:p>
    <w:p w14:paraId="5B9AE850" w14:textId="4CA01BB4" w:rsidR="009B6494" w:rsidRPr="003D124F" w:rsidRDefault="009B6494" w:rsidP="00111856">
      <w:pPr>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A377569"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111856">
        <w:rPr>
          <w:rFonts w:hint="eastAsia"/>
          <w:color w:val="000000" w:themeColor="text1"/>
        </w:rPr>
        <w:t>複数の施設の</w:t>
      </w:r>
      <w:r w:rsidR="003A0C92" w:rsidRPr="00557958">
        <w:rPr>
          <w:rFonts w:hint="eastAsia"/>
          <w:color w:val="000000" w:themeColor="text1"/>
        </w:rPr>
        <w:t>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2F978EF1" w14:textId="77777777" w:rsidR="0002196B" w:rsidRDefault="0002196B" w:rsidP="0002196B">
      <w:pPr>
        <w:rPr>
          <w:rFonts w:hAnsi="ＭＳ 明朝"/>
          <w:bCs/>
          <w:color w:val="000000" w:themeColor="text1"/>
          <w:sz w:val="21"/>
          <w:szCs w:val="21"/>
        </w:rPr>
      </w:pPr>
    </w:p>
    <w:p w14:paraId="2EA319F2" w14:textId="615E15DE" w:rsidR="00786A64" w:rsidRPr="00FE74EE" w:rsidRDefault="00786A64" w:rsidP="0002196B">
      <w:pPr>
        <w:rPr>
          <w:rFonts w:hAnsi="ＭＳ 明朝"/>
          <w:bCs/>
          <w:color w:val="000000" w:themeColor="text1"/>
          <w:sz w:val="21"/>
          <w:szCs w:val="21"/>
        </w:rPr>
      </w:pPr>
      <w:r w:rsidRPr="00FE74EE">
        <w:rPr>
          <w:rFonts w:hAnsi="ＭＳ 明朝" w:hint="eastAsia"/>
          <w:bCs/>
          <w:color w:val="000000" w:themeColor="text1"/>
          <w:sz w:val="21"/>
          <w:szCs w:val="21"/>
        </w:rPr>
        <w:t>【</w:t>
      </w:r>
      <w:r w:rsidR="00111856" w:rsidRPr="00FE74EE">
        <w:rPr>
          <w:rFonts w:hAnsi="ＭＳ 明朝" w:hint="eastAsia"/>
          <w:bCs/>
          <w:color w:val="000000" w:themeColor="text1"/>
          <w:sz w:val="21"/>
          <w:szCs w:val="21"/>
        </w:rPr>
        <w:t>必要</w:t>
      </w:r>
      <w:r w:rsidR="00192346" w:rsidRPr="00FE74EE">
        <w:rPr>
          <w:rFonts w:hAnsi="ＭＳ 明朝" w:hint="eastAsia"/>
          <w:bCs/>
          <w:color w:val="000000" w:themeColor="text1"/>
          <w:sz w:val="21"/>
          <w:szCs w:val="21"/>
        </w:rPr>
        <w:t>事項記入</w:t>
      </w:r>
      <w:r w:rsidRPr="00FE74EE">
        <w:rPr>
          <w:rFonts w:hAnsi="ＭＳ 明朝" w:hint="eastAsia"/>
          <w:bCs/>
          <w:color w:val="000000" w:themeColor="text1"/>
          <w:sz w:val="21"/>
          <w:szCs w:val="21"/>
        </w:rPr>
        <w:t>欄】</w:t>
      </w:r>
      <w:r w:rsidR="00111856" w:rsidRPr="00FE74EE">
        <w:rPr>
          <w:rFonts w:hAnsi="ＭＳ 明朝" w:hint="eastAsia"/>
          <w:bCs/>
          <w:color w:val="000000" w:themeColor="text1"/>
          <w:sz w:val="21"/>
          <w:szCs w:val="21"/>
        </w:rPr>
        <w:t>※いずれかを選択し、必要事項を記入してください。</w:t>
      </w:r>
    </w:p>
    <w:p w14:paraId="1E732C0B" w14:textId="7552E2BF" w:rsidR="004768D1" w:rsidRPr="00FE74EE" w:rsidRDefault="00111856" w:rsidP="0002196B">
      <w:pPr>
        <w:spacing w:beforeLines="50" w:before="158"/>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4768D1" w:rsidRPr="00FE74EE">
        <w:rPr>
          <w:rFonts w:hAnsi="ＭＳ 明朝" w:hint="eastAsia"/>
          <w:bCs/>
          <w:color w:val="000000" w:themeColor="text1"/>
          <w:sz w:val="21"/>
          <w:szCs w:val="21"/>
        </w:rPr>
        <w:t>法人番号有り</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4768D1" w:rsidRPr="00FE74EE" w14:paraId="7EC70714"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436D758B" w14:textId="77777777" w:rsidR="004768D1" w:rsidRPr="00FE74EE" w:rsidRDefault="004768D1"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法人番号</w:t>
            </w:r>
          </w:p>
        </w:tc>
        <w:tc>
          <w:tcPr>
            <w:tcW w:w="7655" w:type="dxa"/>
            <w:tcBorders>
              <w:top w:val="single" w:sz="4" w:space="0" w:color="auto"/>
              <w:left w:val="single" w:sz="4" w:space="0" w:color="auto"/>
              <w:bottom w:val="single" w:sz="4" w:space="0" w:color="auto"/>
              <w:right w:val="single" w:sz="4" w:space="0" w:color="auto"/>
            </w:tcBorders>
            <w:vAlign w:val="center"/>
          </w:tcPr>
          <w:p w14:paraId="59431D47" w14:textId="77777777" w:rsidR="004768D1" w:rsidRPr="00FE74EE" w:rsidRDefault="004768D1" w:rsidP="00944954">
            <w:pPr>
              <w:widowControl/>
              <w:spacing w:line="280" w:lineRule="exact"/>
              <w:rPr>
                <w:rFonts w:hAnsi="ＭＳ 明朝"/>
                <w:bCs/>
                <w:color w:val="000000" w:themeColor="text1"/>
                <w:sz w:val="21"/>
                <w:szCs w:val="21"/>
              </w:rPr>
            </w:pPr>
          </w:p>
        </w:tc>
      </w:tr>
    </w:tbl>
    <w:p w14:paraId="38F0E0DA" w14:textId="77777777" w:rsidR="00CC56BB" w:rsidRPr="00FE74EE" w:rsidRDefault="00CC56BB" w:rsidP="00FE4C0A">
      <w:pPr>
        <w:rPr>
          <w:rFonts w:hAnsi="ＭＳ 明朝"/>
          <w:bCs/>
          <w:color w:val="000000" w:themeColor="text1"/>
          <w:sz w:val="21"/>
          <w:szCs w:val="21"/>
        </w:rPr>
      </w:pPr>
    </w:p>
    <w:p w14:paraId="1BC7374B" w14:textId="1BE0E44C" w:rsidR="008907C7" w:rsidRPr="00FE74EE" w:rsidRDefault="00111856" w:rsidP="0002196B">
      <w:pPr>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8907C7" w:rsidRPr="00FE74EE">
        <w:rPr>
          <w:rFonts w:hAnsi="ＭＳ 明朝" w:hint="eastAsia"/>
          <w:bCs/>
          <w:color w:val="000000" w:themeColor="text1"/>
          <w:sz w:val="21"/>
          <w:szCs w:val="21"/>
        </w:rPr>
        <w:t>法人番号</w:t>
      </w:r>
      <w:r w:rsidR="004768D1" w:rsidRPr="00FE74EE">
        <w:rPr>
          <w:rFonts w:hAnsi="ＭＳ 明朝" w:hint="eastAsia"/>
          <w:bCs/>
          <w:color w:val="000000" w:themeColor="text1"/>
          <w:sz w:val="21"/>
          <w:szCs w:val="21"/>
        </w:rPr>
        <w:t>無し</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CC741E" w:rsidRPr="00FE74EE" w14:paraId="2B01C41D" w14:textId="77777777" w:rsidTr="006675E3">
        <w:trPr>
          <w:trHeight w:val="252"/>
        </w:trPr>
        <w:tc>
          <w:tcPr>
            <w:tcW w:w="2551" w:type="dxa"/>
            <w:tcBorders>
              <w:bottom w:val="nil"/>
            </w:tcBorders>
            <w:shd w:val="pct15" w:color="auto" w:fill="auto"/>
            <w:vAlign w:val="center"/>
          </w:tcPr>
          <w:p w14:paraId="338C4673" w14:textId="685106E7" w:rsidR="00CC741E" w:rsidRPr="00FE74EE" w:rsidRDefault="00CC741E" w:rsidP="00944954">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bottom w:val="nil"/>
            </w:tcBorders>
            <w:vAlign w:val="center"/>
          </w:tcPr>
          <w:p w14:paraId="277768F2" w14:textId="77777777" w:rsidR="00CC741E" w:rsidRPr="00FE74EE" w:rsidRDefault="00CC741E" w:rsidP="00944954">
            <w:pPr>
              <w:widowControl/>
              <w:rPr>
                <w:rFonts w:hAnsi="ＭＳ 明朝"/>
                <w:bCs/>
                <w:color w:val="000000" w:themeColor="text1"/>
                <w:sz w:val="21"/>
                <w:szCs w:val="21"/>
              </w:rPr>
            </w:pPr>
          </w:p>
        </w:tc>
      </w:tr>
      <w:tr w:rsidR="008907C7" w:rsidRPr="00FE74EE" w14:paraId="152201AA" w14:textId="77777777" w:rsidTr="006675E3">
        <w:trPr>
          <w:trHeight w:val="359"/>
        </w:trPr>
        <w:tc>
          <w:tcPr>
            <w:tcW w:w="2551" w:type="dxa"/>
            <w:tcBorders>
              <w:top w:val="nil"/>
            </w:tcBorders>
            <w:shd w:val="pct15" w:color="auto" w:fill="auto"/>
            <w:vAlign w:val="center"/>
          </w:tcPr>
          <w:p w14:paraId="44A10B91" w14:textId="0DBC8D0C" w:rsidR="008907C7" w:rsidRPr="00FE74EE" w:rsidRDefault="00CC741E"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事業者名</w:t>
            </w:r>
          </w:p>
        </w:tc>
        <w:tc>
          <w:tcPr>
            <w:tcW w:w="7655" w:type="dxa"/>
            <w:tcBorders>
              <w:top w:val="nil"/>
            </w:tcBorders>
            <w:vAlign w:val="center"/>
          </w:tcPr>
          <w:p w14:paraId="714592EA" w14:textId="2537DD1C" w:rsidR="008907C7" w:rsidRPr="00FE74EE" w:rsidRDefault="008907C7" w:rsidP="00944954">
            <w:pPr>
              <w:widowControl/>
              <w:rPr>
                <w:rFonts w:hAnsi="ＭＳ 明朝"/>
                <w:bCs/>
                <w:color w:val="000000" w:themeColor="text1"/>
                <w:sz w:val="16"/>
                <w:szCs w:val="21"/>
              </w:rPr>
            </w:pPr>
          </w:p>
        </w:tc>
      </w:tr>
      <w:tr w:rsidR="008907C7" w:rsidRPr="00FE74EE" w14:paraId="5281F24B" w14:textId="77777777" w:rsidTr="006675E3">
        <w:trPr>
          <w:trHeight w:val="359"/>
        </w:trPr>
        <w:tc>
          <w:tcPr>
            <w:tcW w:w="2551" w:type="dxa"/>
            <w:tcBorders>
              <w:bottom w:val="single" w:sz="4" w:space="0" w:color="auto"/>
            </w:tcBorders>
            <w:shd w:val="pct15" w:color="auto" w:fill="auto"/>
            <w:vAlign w:val="center"/>
          </w:tcPr>
          <w:p w14:paraId="54A6848A" w14:textId="07958DE0" w:rsidR="008907C7" w:rsidRPr="00FE74EE" w:rsidRDefault="00FE74EE" w:rsidP="00944954">
            <w:pPr>
              <w:jc w:val="center"/>
              <w:rPr>
                <w:rFonts w:hAnsi="ＭＳ 明朝"/>
                <w:bCs/>
                <w:color w:val="000000" w:themeColor="text1"/>
                <w:sz w:val="21"/>
                <w:szCs w:val="21"/>
              </w:rPr>
            </w:pPr>
            <w:r>
              <w:rPr>
                <w:rFonts w:hAnsi="ＭＳ 明朝" w:hint="eastAsia"/>
                <w:bCs/>
                <w:color w:val="000000" w:themeColor="text1"/>
                <w:sz w:val="21"/>
                <w:szCs w:val="21"/>
              </w:rPr>
              <w:t>事業所</w:t>
            </w:r>
            <w:r w:rsidR="008907C7" w:rsidRPr="00FE74EE">
              <w:rPr>
                <w:rFonts w:hAnsi="ＭＳ 明朝" w:hint="eastAsia"/>
                <w:bCs/>
                <w:color w:val="000000" w:themeColor="text1"/>
                <w:sz w:val="21"/>
                <w:szCs w:val="21"/>
              </w:rPr>
              <w:t>住所</w:t>
            </w:r>
          </w:p>
        </w:tc>
        <w:tc>
          <w:tcPr>
            <w:tcW w:w="7655" w:type="dxa"/>
            <w:tcBorders>
              <w:bottom w:val="single" w:sz="4" w:space="0" w:color="auto"/>
            </w:tcBorders>
            <w:vAlign w:val="center"/>
          </w:tcPr>
          <w:p w14:paraId="13377B4D" w14:textId="77777777" w:rsidR="008907C7" w:rsidRPr="00FE74EE" w:rsidRDefault="008907C7" w:rsidP="00944954">
            <w:pPr>
              <w:widowControl/>
              <w:rPr>
                <w:rFonts w:hAnsi="ＭＳ 明朝"/>
                <w:bCs/>
                <w:color w:val="000000" w:themeColor="text1"/>
                <w:sz w:val="21"/>
                <w:szCs w:val="21"/>
              </w:rPr>
            </w:pPr>
          </w:p>
        </w:tc>
      </w:tr>
      <w:tr w:rsidR="00FE74EE" w:rsidRPr="00FE74EE" w14:paraId="175020AF" w14:textId="77777777" w:rsidTr="006675E3">
        <w:trPr>
          <w:trHeight w:val="181"/>
        </w:trPr>
        <w:tc>
          <w:tcPr>
            <w:tcW w:w="2551" w:type="dxa"/>
            <w:tcBorders>
              <w:top w:val="single" w:sz="4" w:space="0" w:color="auto"/>
              <w:left w:val="single" w:sz="4" w:space="0" w:color="auto"/>
              <w:bottom w:val="nil"/>
              <w:right w:val="single" w:sz="4" w:space="0" w:color="auto"/>
            </w:tcBorders>
            <w:shd w:val="pct15" w:color="auto" w:fill="auto"/>
            <w:vAlign w:val="center"/>
          </w:tcPr>
          <w:p w14:paraId="44A3D3F4" w14:textId="77777777" w:rsidR="00FE74EE" w:rsidRPr="00FE74EE" w:rsidRDefault="00FE74EE" w:rsidP="0036306B">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top w:val="single" w:sz="4" w:space="0" w:color="auto"/>
              <w:left w:val="single" w:sz="4" w:space="0" w:color="auto"/>
              <w:bottom w:val="nil"/>
              <w:right w:val="single" w:sz="4" w:space="0" w:color="auto"/>
            </w:tcBorders>
            <w:vAlign w:val="center"/>
          </w:tcPr>
          <w:p w14:paraId="5C0718D2" w14:textId="77777777" w:rsidR="00FE74EE" w:rsidRPr="00FE74EE" w:rsidRDefault="00FE74EE" w:rsidP="0036306B">
            <w:pPr>
              <w:widowControl/>
              <w:rPr>
                <w:rFonts w:hAnsi="ＭＳ 明朝"/>
                <w:bCs/>
                <w:color w:val="000000" w:themeColor="text1"/>
                <w:sz w:val="21"/>
                <w:szCs w:val="21"/>
              </w:rPr>
            </w:pPr>
          </w:p>
        </w:tc>
      </w:tr>
      <w:tr w:rsidR="00FE74EE" w:rsidRPr="00FE74EE" w14:paraId="1894836E" w14:textId="77777777" w:rsidTr="006675E3">
        <w:trPr>
          <w:trHeight w:val="359"/>
        </w:trPr>
        <w:tc>
          <w:tcPr>
            <w:tcW w:w="2551" w:type="dxa"/>
            <w:tcBorders>
              <w:top w:val="nil"/>
              <w:left w:val="single" w:sz="4" w:space="0" w:color="auto"/>
              <w:bottom w:val="single" w:sz="4" w:space="0" w:color="auto"/>
              <w:right w:val="single" w:sz="4" w:space="0" w:color="auto"/>
            </w:tcBorders>
            <w:shd w:val="pct15" w:color="auto" w:fill="auto"/>
            <w:vAlign w:val="center"/>
          </w:tcPr>
          <w:p w14:paraId="78029EBB" w14:textId="09CA3510" w:rsidR="00FE74EE" w:rsidRPr="00FE74EE" w:rsidRDefault="00FE74EE" w:rsidP="0036306B">
            <w:pPr>
              <w:jc w:val="center"/>
              <w:rPr>
                <w:rFonts w:hAnsi="ＭＳ 明朝"/>
                <w:bCs/>
                <w:color w:val="000000" w:themeColor="text1"/>
                <w:sz w:val="21"/>
                <w:szCs w:val="21"/>
              </w:rPr>
            </w:pPr>
            <w:r>
              <w:rPr>
                <w:rFonts w:hAnsi="ＭＳ 明朝" w:hint="eastAsia"/>
                <w:bCs/>
                <w:color w:val="000000" w:themeColor="text1"/>
                <w:sz w:val="21"/>
                <w:szCs w:val="21"/>
              </w:rPr>
              <w:t>代表者名</w:t>
            </w:r>
          </w:p>
        </w:tc>
        <w:tc>
          <w:tcPr>
            <w:tcW w:w="7655" w:type="dxa"/>
            <w:tcBorders>
              <w:top w:val="nil"/>
              <w:left w:val="single" w:sz="4" w:space="0" w:color="auto"/>
              <w:bottom w:val="single" w:sz="4" w:space="0" w:color="auto"/>
              <w:right w:val="single" w:sz="4" w:space="0" w:color="auto"/>
            </w:tcBorders>
            <w:vAlign w:val="center"/>
          </w:tcPr>
          <w:p w14:paraId="17905EE0" w14:textId="77777777" w:rsidR="00FE74EE" w:rsidRPr="00FE74EE" w:rsidRDefault="00FE74EE" w:rsidP="0036306B">
            <w:pPr>
              <w:widowControl/>
              <w:rPr>
                <w:rFonts w:hAnsi="ＭＳ 明朝"/>
                <w:bCs/>
                <w:color w:val="000000" w:themeColor="text1"/>
                <w:sz w:val="21"/>
                <w:szCs w:val="21"/>
              </w:rPr>
            </w:pPr>
          </w:p>
        </w:tc>
      </w:tr>
    </w:tbl>
    <w:p w14:paraId="2CABF13F" w14:textId="7CDF6659" w:rsidR="0092571F" w:rsidRPr="00FE74EE" w:rsidRDefault="0092571F" w:rsidP="00FE4C0A">
      <w:pPr>
        <w:rPr>
          <w:rFonts w:hAnsi="ＭＳ 明朝"/>
          <w:bCs/>
          <w:color w:val="000000" w:themeColor="text1"/>
          <w:sz w:val="21"/>
          <w:szCs w:val="21"/>
        </w:rPr>
      </w:pPr>
    </w:p>
    <w:p w14:paraId="1D36AC62" w14:textId="77777777" w:rsidR="00FE74EE" w:rsidRDefault="00111856" w:rsidP="00FE4C0A">
      <w:pPr>
        <w:rPr>
          <w:rFonts w:hAnsi="ＭＳ 明朝"/>
          <w:bCs/>
          <w:color w:val="000000" w:themeColor="text1"/>
          <w:sz w:val="21"/>
          <w:szCs w:val="21"/>
        </w:rPr>
      </w:pPr>
      <w:r w:rsidRPr="00FE74EE">
        <w:rPr>
          <w:rFonts w:hAnsi="ＭＳ 明朝" w:hint="eastAsia"/>
          <w:bCs/>
          <w:color w:val="000000" w:themeColor="text1"/>
          <w:sz w:val="21"/>
          <w:szCs w:val="21"/>
        </w:rPr>
        <w:t>【その他】</w:t>
      </w:r>
    </w:p>
    <w:p w14:paraId="21666DC1" w14:textId="1E7D4EC4" w:rsidR="00111856" w:rsidRPr="00FE74EE" w:rsidRDefault="00E00B04" w:rsidP="00FE74EE">
      <w:pPr>
        <w:ind w:firstLineChars="100" w:firstLine="204"/>
        <w:rPr>
          <w:rFonts w:hAnsi="ＭＳ 明朝"/>
          <w:color w:val="000000" w:themeColor="text1"/>
          <w:sz w:val="21"/>
          <w:szCs w:val="21"/>
        </w:rPr>
      </w:pPr>
      <w:r w:rsidRPr="00FE74EE">
        <w:rPr>
          <w:rFonts w:hAnsi="ＭＳ 明朝" w:hint="eastAsia"/>
          <w:bCs/>
          <w:color w:val="000000" w:themeColor="text1"/>
          <w:sz w:val="21"/>
          <w:szCs w:val="21"/>
        </w:rPr>
        <w:t>横</w:t>
      </w:r>
      <w:r w:rsidR="00111856" w:rsidRPr="00FE74EE">
        <w:rPr>
          <w:rFonts w:hAnsi="ＭＳ 明朝" w:hint="eastAsia"/>
          <w:color w:val="000000" w:themeColor="text1"/>
          <w:sz w:val="21"/>
          <w:szCs w:val="21"/>
        </w:rPr>
        <w:t>浜市税の手続において、通知等送付先の登録が団体の住所と異なる場合は、下記も御記入ください</w:t>
      </w:r>
      <w:r w:rsidR="00FE74EE">
        <w:rPr>
          <w:rFonts w:hAnsi="ＭＳ 明朝" w:hint="eastAsia"/>
          <w:color w:val="000000" w:themeColor="text1"/>
          <w:sz w:val="21"/>
          <w:szCs w:val="21"/>
        </w:rPr>
        <w:t>。</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111856" w:rsidRPr="00FE74EE" w14:paraId="2A26B77A"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1878A6E8" w14:textId="12CEAB71" w:rsidR="00111856" w:rsidRPr="00FE74EE" w:rsidRDefault="00111856" w:rsidP="00A20EC8">
            <w:pPr>
              <w:jc w:val="center"/>
              <w:rPr>
                <w:rFonts w:hAnsi="ＭＳ 明朝"/>
                <w:bCs/>
                <w:color w:val="000000" w:themeColor="text1"/>
                <w:sz w:val="21"/>
                <w:szCs w:val="21"/>
              </w:rPr>
            </w:pPr>
            <w:r w:rsidRPr="00FE74EE">
              <w:rPr>
                <w:rFonts w:hAnsi="ＭＳ 明朝" w:hint="eastAsia"/>
                <w:color w:val="000000" w:themeColor="text1"/>
                <w:sz w:val="21"/>
                <w:szCs w:val="21"/>
              </w:rPr>
              <w:t>通知等送付先</w:t>
            </w:r>
          </w:p>
        </w:tc>
        <w:tc>
          <w:tcPr>
            <w:tcW w:w="7655" w:type="dxa"/>
            <w:tcBorders>
              <w:top w:val="single" w:sz="4" w:space="0" w:color="auto"/>
              <w:left w:val="single" w:sz="4" w:space="0" w:color="auto"/>
              <w:bottom w:val="single" w:sz="4" w:space="0" w:color="auto"/>
              <w:right w:val="single" w:sz="4" w:space="0" w:color="auto"/>
            </w:tcBorders>
            <w:vAlign w:val="center"/>
          </w:tcPr>
          <w:p w14:paraId="67A7C468" w14:textId="77777777" w:rsidR="00111856" w:rsidRPr="00FE74EE" w:rsidRDefault="00111856" w:rsidP="00A20EC8">
            <w:pPr>
              <w:widowControl/>
              <w:spacing w:line="280" w:lineRule="exact"/>
              <w:rPr>
                <w:rFonts w:hAnsi="ＭＳ 明朝"/>
                <w:bCs/>
                <w:color w:val="000000" w:themeColor="text1"/>
                <w:sz w:val="21"/>
                <w:szCs w:val="21"/>
              </w:rPr>
            </w:pPr>
          </w:p>
        </w:tc>
      </w:tr>
    </w:tbl>
    <w:p w14:paraId="31373A2B" w14:textId="37CEC40C" w:rsidR="00111856" w:rsidDel="0006747B" w:rsidRDefault="00111856" w:rsidP="00FE4C0A">
      <w:pPr>
        <w:rPr>
          <w:del w:id="4" w:author="島田 拓海" w:date="2025-11-20T11:26:00Z" w16du:dateUtc="2025-11-20T02:26:00Z"/>
          <w:rFonts w:ascii="ＭＳ ゴシック" w:eastAsia="ＭＳ ゴシック" w:hAnsi="ＭＳ ゴシック"/>
          <w:bCs/>
          <w:color w:val="000000" w:themeColor="text1"/>
          <w:sz w:val="21"/>
          <w:szCs w:val="21"/>
        </w:rPr>
      </w:pPr>
    </w:p>
    <w:p w14:paraId="756D788C" w14:textId="01C43F5C" w:rsidR="00A5716B" w:rsidDel="0006747B" w:rsidRDefault="00A5716B" w:rsidP="0006747B">
      <w:pPr>
        <w:rPr>
          <w:del w:id="5" w:author="島田 拓海" w:date="2025-11-20T11:26:00Z" w16du:dateUtc="2025-11-20T02:26:00Z"/>
          <w:rFonts w:ascii="ＭＳ ゴシック" w:eastAsia="ＭＳ ゴシック" w:hAnsi="ＭＳ ゴシック"/>
          <w:bCs/>
          <w:color w:val="000000" w:themeColor="text1"/>
          <w:sz w:val="21"/>
          <w:szCs w:val="21"/>
        </w:rPr>
        <w:pPrChange w:id="6" w:author="島田 拓海" w:date="2025-11-20T11:26:00Z" w16du:dateUtc="2025-11-20T02:26:00Z">
          <w:pPr/>
        </w:pPrChange>
      </w:pPr>
      <w:del w:id="7" w:author="島田 拓海" w:date="2025-11-20T11:26:00Z" w16du:dateUtc="2025-11-20T02:26:00Z">
        <w:r w:rsidDel="0006747B">
          <w:rPr>
            <w:rFonts w:ascii="ＭＳ ゴシック" w:eastAsia="ＭＳ ゴシック" w:hAnsi="ＭＳ ゴシック" w:hint="eastAsia"/>
            <w:bCs/>
            <w:color w:val="000000" w:themeColor="text1"/>
            <w:sz w:val="21"/>
            <w:szCs w:val="21"/>
          </w:rPr>
          <w:delText>【担当者連絡先】</w:delText>
        </w:r>
      </w:del>
    </w:p>
    <w:tbl>
      <w:tblPr>
        <w:tblW w:w="10280"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4386"/>
      </w:tblGrid>
      <w:tr w:rsidR="00EB30BE" w:rsidRPr="004857F0" w:rsidDel="0006747B" w14:paraId="7BB9A59A" w14:textId="78CF5D2F" w:rsidTr="006675E3">
        <w:trPr>
          <w:trHeight w:val="397"/>
          <w:del w:id="8" w:author="島田 拓海" w:date="2025-11-20T11:26:00Z" w16du:dateUtc="2025-11-20T02:26:00Z"/>
        </w:trPr>
        <w:tc>
          <w:tcPr>
            <w:tcW w:w="1574" w:type="dxa"/>
            <w:tcBorders>
              <w:top w:val="single" w:sz="4" w:space="0" w:color="auto"/>
              <w:left w:val="single" w:sz="4" w:space="0" w:color="auto"/>
              <w:bottom w:val="single" w:sz="4" w:space="0" w:color="auto"/>
              <w:right w:val="single" w:sz="4" w:space="0" w:color="auto"/>
            </w:tcBorders>
            <w:vAlign w:val="center"/>
          </w:tcPr>
          <w:p w14:paraId="680E218A" w14:textId="15100145" w:rsidR="00EB30BE" w:rsidRPr="00FF5B7F" w:rsidDel="0006747B" w:rsidRDefault="00EB30BE" w:rsidP="0006747B">
            <w:pPr>
              <w:rPr>
                <w:del w:id="9" w:author="島田 拓海" w:date="2025-11-20T11:26:00Z" w16du:dateUtc="2025-11-20T02:26:00Z"/>
                <w:rFonts w:hAnsi="ＭＳ 明朝"/>
                <w:color w:val="000000" w:themeColor="text1"/>
                <w:sz w:val="21"/>
                <w:szCs w:val="21"/>
              </w:rPr>
              <w:pPrChange w:id="10" w:author="島田 拓海" w:date="2025-11-20T11:26:00Z" w16du:dateUtc="2025-11-20T02:26:00Z">
                <w:pPr>
                  <w:spacing w:line="240" w:lineRule="exact"/>
                  <w:jc w:val="center"/>
                </w:pPr>
              </w:pPrChange>
            </w:pPr>
            <w:del w:id="11" w:author="島田 拓海" w:date="2025-11-20T11:26:00Z" w16du:dateUtc="2025-11-20T02:26:00Z">
              <w:r w:rsidRPr="00FE4C0A" w:rsidDel="0006747B">
                <w:rPr>
                  <w:rFonts w:hAnsi="ＭＳ 明朝" w:hint="eastAsia"/>
                  <w:color w:val="000000" w:themeColor="text1"/>
                  <w:sz w:val="16"/>
                  <w:szCs w:val="21"/>
                </w:rPr>
                <w:delText>（ふりがな）</w:delText>
              </w:r>
            </w:del>
          </w:p>
          <w:p w14:paraId="01299BC1" w14:textId="767B1A7A" w:rsidR="00EB30BE" w:rsidRPr="00FF5B7F" w:rsidDel="0006747B" w:rsidRDefault="00EB30BE" w:rsidP="0006747B">
            <w:pPr>
              <w:rPr>
                <w:del w:id="12" w:author="島田 拓海" w:date="2025-11-20T11:26:00Z" w16du:dateUtc="2025-11-20T02:26:00Z"/>
                <w:rFonts w:hAnsi="ＭＳ 明朝"/>
                <w:color w:val="000000" w:themeColor="text1"/>
                <w:sz w:val="21"/>
                <w:szCs w:val="21"/>
              </w:rPr>
              <w:pPrChange w:id="13" w:author="島田 拓海" w:date="2025-11-20T11:26:00Z" w16du:dateUtc="2025-11-20T02:26:00Z">
                <w:pPr>
                  <w:spacing w:line="240" w:lineRule="exact"/>
                  <w:jc w:val="center"/>
                </w:pPr>
              </w:pPrChange>
            </w:pPr>
            <w:del w:id="14" w:author="島田 拓海" w:date="2025-11-20T11:26:00Z" w16du:dateUtc="2025-11-20T02:26:00Z">
              <w:r w:rsidRPr="00FF5B7F" w:rsidDel="0006747B">
                <w:rPr>
                  <w:rFonts w:hAnsi="ＭＳ 明朝" w:hint="eastAsia"/>
                  <w:color w:val="000000" w:themeColor="text1"/>
                  <w:sz w:val="21"/>
                  <w:szCs w:val="21"/>
                </w:rPr>
                <w:delText>氏　　名</w:delText>
              </w:r>
            </w:del>
          </w:p>
        </w:tc>
        <w:tc>
          <w:tcPr>
            <w:tcW w:w="8706" w:type="dxa"/>
            <w:gridSpan w:val="3"/>
            <w:tcBorders>
              <w:top w:val="single" w:sz="4" w:space="0" w:color="auto"/>
              <w:left w:val="single" w:sz="4" w:space="0" w:color="auto"/>
              <w:bottom w:val="single" w:sz="4" w:space="0" w:color="auto"/>
              <w:right w:val="single" w:sz="4" w:space="0" w:color="auto"/>
            </w:tcBorders>
            <w:vAlign w:val="center"/>
          </w:tcPr>
          <w:p w14:paraId="3448EED1" w14:textId="676F4ACA" w:rsidR="00EB30BE" w:rsidRPr="00FF5B7F" w:rsidDel="0006747B" w:rsidRDefault="00EB30BE" w:rsidP="0006747B">
            <w:pPr>
              <w:rPr>
                <w:del w:id="15" w:author="島田 拓海" w:date="2025-11-20T11:26:00Z" w16du:dateUtc="2025-11-20T02:26:00Z"/>
                <w:rFonts w:hAnsi="ＭＳ 明朝"/>
                <w:color w:val="000000" w:themeColor="text1"/>
                <w:sz w:val="21"/>
                <w:szCs w:val="21"/>
              </w:rPr>
              <w:pPrChange w:id="16" w:author="島田 拓海" w:date="2025-11-20T11:26:00Z" w16du:dateUtc="2025-11-20T02:26:00Z">
                <w:pPr>
                  <w:spacing w:line="240" w:lineRule="exact"/>
                </w:pPr>
              </w:pPrChange>
            </w:pPr>
            <w:del w:id="17" w:author="島田 拓海" w:date="2025-11-20T11:26:00Z" w16du:dateUtc="2025-11-20T02:26:00Z">
              <w:r w:rsidRPr="00FE4C0A" w:rsidDel="0006747B">
                <w:rPr>
                  <w:rFonts w:hAnsi="ＭＳ 明朝" w:hint="eastAsia"/>
                  <w:color w:val="000000" w:themeColor="text1"/>
                  <w:sz w:val="16"/>
                  <w:szCs w:val="21"/>
                </w:rPr>
                <w:delText>（　　　　　　　　　　　）</w:delText>
              </w:r>
            </w:del>
          </w:p>
          <w:p w14:paraId="6CFE8823" w14:textId="3395118F" w:rsidR="00EB30BE" w:rsidRPr="00FF5B7F" w:rsidDel="0006747B" w:rsidRDefault="00EB30BE" w:rsidP="0006747B">
            <w:pPr>
              <w:rPr>
                <w:del w:id="18" w:author="島田 拓海" w:date="2025-11-20T11:26:00Z" w16du:dateUtc="2025-11-20T02:26:00Z"/>
                <w:rFonts w:hAnsi="ＭＳ 明朝"/>
                <w:color w:val="000000" w:themeColor="text1"/>
                <w:sz w:val="21"/>
                <w:szCs w:val="21"/>
              </w:rPr>
              <w:pPrChange w:id="19" w:author="島田 拓海" w:date="2025-11-20T11:26:00Z" w16du:dateUtc="2025-11-20T02:26:00Z">
                <w:pPr>
                  <w:spacing w:line="240" w:lineRule="exact"/>
                </w:pPr>
              </w:pPrChange>
            </w:pPr>
          </w:p>
        </w:tc>
      </w:tr>
      <w:tr w:rsidR="00EB30BE" w:rsidRPr="004857F0" w:rsidDel="0006747B" w14:paraId="2054AF76" w14:textId="6E4D5644" w:rsidTr="006675E3">
        <w:trPr>
          <w:trHeight w:val="397"/>
          <w:del w:id="20" w:author="島田 拓海" w:date="2025-11-20T11:26:00Z" w16du:dateUtc="2025-11-20T02:26:00Z"/>
        </w:trPr>
        <w:tc>
          <w:tcPr>
            <w:tcW w:w="1574" w:type="dxa"/>
            <w:tcBorders>
              <w:top w:val="single" w:sz="4" w:space="0" w:color="auto"/>
              <w:left w:val="single" w:sz="4" w:space="0" w:color="auto"/>
              <w:bottom w:val="single" w:sz="4" w:space="0" w:color="auto"/>
              <w:right w:val="single" w:sz="4" w:space="0" w:color="auto"/>
            </w:tcBorders>
            <w:vAlign w:val="center"/>
          </w:tcPr>
          <w:p w14:paraId="1C130959" w14:textId="3E0215FE" w:rsidR="00EB30BE" w:rsidRPr="00FF5B7F" w:rsidDel="0006747B" w:rsidRDefault="00EB30BE" w:rsidP="0006747B">
            <w:pPr>
              <w:rPr>
                <w:del w:id="21" w:author="島田 拓海" w:date="2025-11-20T11:26:00Z" w16du:dateUtc="2025-11-20T02:26:00Z"/>
                <w:rFonts w:hAnsi="ＭＳ 明朝"/>
                <w:color w:val="000000" w:themeColor="text1"/>
                <w:sz w:val="21"/>
                <w:szCs w:val="21"/>
              </w:rPr>
              <w:pPrChange w:id="22" w:author="島田 拓海" w:date="2025-11-20T11:26:00Z" w16du:dateUtc="2025-11-20T02:26:00Z">
                <w:pPr>
                  <w:spacing w:line="240" w:lineRule="exact"/>
                  <w:jc w:val="center"/>
                </w:pPr>
              </w:pPrChange>
            </w:pPr>
            <w:del w:id="23" w:author="島田 拓海" w:date="2025-11-20T11:26:00Z" w16du:dateUtc="2025-11-20T02:26:00Z">
              <w:r w:rsidRPr="00FF5B7F" w:rsidDel="0006747B">
                <w:rPr>
                  <w:rFonts w:hAnsi="ＭＳ 明朝" w:hint="eastAsia"/>
                  <w:color w:val="000000" w:themeColor="text1"/>
                  <w:sz w:val="21"/>
                  <w:szCs w:val="21"/>
                </w:rPr>
                <w:delText>部署・職名</w:delText>
              </w:r>
            </w:del>
          </w:p>
        </w:tc>
        <w:tc>
          <w:tcPr>
            <w:tcW w:w="8706" w:type="dxa"/>
            <w:gridSpan w:val="3"/>
            <w:tcBorders>
              <w:top w:val="single" w:sz="4" w:space="0" w:color="auto"/>
              <w:left w:val="single" w:sz="4" w:space="0" w:color="auto"/>
              <w:bottom w:val="single" w:sz="4" w:space="0" w:color="auto"/>
              <w:right w:val="single" w:sz="4" w:space="0" w:color="auto"/>
            </w:tcBorders>
            <w:vAlign w:val="center"/>
          </w:tcPr>
          <w:p w14:paraId="215A4D50" w14:textId="7112838B" w:rsidR="00EB30BE" w:rsidRPr="00FF5B7F" w:rsidDel="0006747B" w:rsidRDefault="00EB30BE" w:rsidP="0006747B">
            <w:pPr>
              <w:rPr>
                <w:del w:id="24" w:author="島田 拓海" w:date="2025-11-20T11:26:00Z" w16du:dateUtc="2025-11-20T02:26:00Z"/>
                <w:rFonts w:hAnsi="ＭＳ 明朝"/>
                <w:color w:val="000000" w:themeColor="text1"/>
                <w:sz w:val="21"/>
                <w:szCs w:val="21"/>
              </w:rPr>
              <w:pPrChange w:id="25" w:author="島田 拓海" w:date="2025-11-20T11:26:00Z" w16du:dateUtc="2025-11-20T02:26:00Z">
                <w:pPr>
                  <w:spacing w:line="240" w:lineRule="exact"/>
                </w:pPr>
              </w:pPrChange>
            </w:pPr>
          </w:p>
        </w:tc>
      </w:tr>
      <w:tr w:rsidR="00EB30BE" w:rsidRPr="004857F0" w:rsidDel="0006747B" w14:paraId="159BC73F" w14:textId="3703D2E3" w:rsidTr="006675E3">
        <w:trPr>
          <w:trHeight w:val="397"/>
          <w:del w:id="26" w:author="島田 拓海" w:date="2025-11-20T11:26:00Z" w16du:dateUtc="2025-11-20T02:26:00Z"/>
        </w:trPr>
        <w:tc>
          <w:tcPr>
            <w:tcW w:w="1574" w:type="dxa"/>
            <w:vAlign w:val="center"/>
          </w:tcPr>
          <w:p w14:paraId="6BDBFA96" w14:textId="4006D6A2" w:rsidR="00EB30BE" w:rsidRPr="00FF5B7F" w:rsidDel="0006747B" w:rsidRDefault="00EB30BE" w:rsidP="0006747B">
            <w:pPr>
              <w:rPr>
                <w:del w:id="27" w:author="島田 拓海" w:date="2025-11-20T11:26:00Z" w16du:dateUtc="2025-11-20T02:26:00Z"/>
                <w:rFonts w:hAnsi="ＭＳ 明朝"/>
                <w:color w:val="000000" w:themeColor="text1"/>
                <w:sz w:val="21"/>
                <w:szCs w:val="21"/>
              </w:rPr>
              <w:pPrChange w:id="28" w:author="島田 拓海" w:date="2025-11-20T11:26:00Z" w16du:dateUtc="2025-11-20T02:26:00Z">
                <w:pPr>
                  <w:jc w:val="center"/>
                </w:pPr>
              </w:pPrChange>
            </w:pPr>
            <w:del w:id="29" w:author="島田 拓海" w:date="2025-11-20T11:26:00Z" w16du:dateUtc="2025-11-20T02:26:00Z">
              <w:r w:rsidRPr="00FF5B7F" w:rsidDel="0006747B">
                <w:rPr>
                  <w:rFonts w:hAnsi="ＭＳ 明朝" w:hint="eastAsia"/>
                  <w:color w:val="000000" w:themeColor="text1"/>
                  <w:sz w:val="21"/>
                  <w:szCs w:val="21"/>
                </w:rPr>
                <w:delText>電話番号</w:delText>
              </w:r>
            </w:del>
          </w:p>
        </w:tc>
        <w:tc>
          <w:tcPr>
            <w:tcW w:w="3000" w:type="dxa"/>
            <w:vAlign w:val="center"/>
          </w:tcPr>
          <w:p w14:paraId="71293996" w14:textId="6164DDDD" w:rsidR="00EB30BE" w:rsidRPr="00FF5B7F" w:rsidDel="0006747B" w:rsidRDefault="00EB30BE" w:rsidP="0006747B">
            <w:pPr>
              <w:rPr>
                <w:del w:id="30" w:author="島田 拓海" w:date="2025-11-20T11:26:00Z" w16du:dateUtc="2025-11-20T02:26:00Z"/>
                <w:rFonts w:hAnsi="ＭＳ 明朝"/>
                <w:color w:val="000000" w:themeColor="text1"/>
                <w:sz w:val="21"/>
                <w:szCs w:val="21"/>
              </w:rPr>
              <w:pPrChange w:id="31" w:author="島田 拓海" w:date="2025-11-20T11:26:00Z" w16du:dateUtc="2025-11-20T02:26:00Z">
                <w:pPr>
                  <w:ind w:right="720"/>
                </w:pPr>
              </w:pPrChange>
            </w:pPr>
          </w:p>
        </w:tc>
        <w:tc>
          <w:tcPr>
            <w:tcW w:w="1320" w:type="dxa"/>
            <w:vAlign w:val="center"/>
          </w:tcPr>
          <w:p w14:paraId="55931B50" w14:textId="2478860D" w:rsidR="00EB30BE" w:rsidRPr="00FF5B7F" w:rsidDel="0006747B" w:rsidRDefault="00EB30BE" w:rsidP="0006747B">
            <w:pPr>
              <w:rPr>
                <w:del w:id="32" w:author="島田 拓海" w:date="2025-11-20T11:26:00Z" w16du:dateUtc="2025-11-20T02:26:00Z"/>
                <w:rFonts w:hAnsi="ＭＳ 明朝"/>
                <w:color w:val="000000" w:themeColor="text1"/>
                <w:sz w:val="21"/>
                <w:szCs w:val="21"/>
              </w:rPr>
              <w:pPrChange w:id="33" w:author="島田 拓海" w:date="2025-11-20T11:26:00Z" w16du:dateUtc="2025-11-20T02:26:00Z">
                <w:pPr>
                  <w:jc w:val="center"/>
                </w:pPr>
              </w:pPrChange>
            </w:pPr>
            <w:del w:id="34" w:author="島田 拓海" w:date="2025-11-20T11:26:00Z" w16du:dateUtc="2025-11-20T02:26:00Z">
              <w:r w:rsidRPr="00FF5B7F" w:rsidDel="0006747B">
                <w:rPr>
                  <w:rFonts w:hAnsi="ＭＳ 明朝"/>
                  <w:color w:val="000000" w:themeColor="text1"/>
                  <w:sz w:val="21"/>
                  <w:szCs w:val="21"/>
                </w:rPr>
                <w:delText>FAX</w:delText>
              </w:r>
            </w:del>
          </w:p>
        </w:tc>
        <w:tc>
          <w:tcPr>
            <w:tcW w:w="4386" w:type="dxa"/>
            <w:vAlign w:val="center"/>
          </w:tcPr>
          <w:p w14:paraId="078BB497" w14:textId="3EBB6AFA" w:rsidR="00EB30BE" w:rsidRPr="00FF5B7F" w:rsidDel="0006747B" w:rsidRDefault="00EB30BE" w:rsidP="0006747B">
            <w:pPr>
              <w:rPr>
                <w:del w:id="35" w:author="島田 拓海" w:date="2025-11-20T11:26:00Z" w16du:dateUtc="2025-11-20T02:26:00Z"/>
                <w:rFonts w:hAnsi="ＭＳ 明朝"/>
                <w:color w:val="000000" w:themeColor="text1"/>
                <w:sz w:val="21"/>
                <w:szCs w:val="21"/>
              </w:rPr>
              <w:pPrChange w:id="36" w:author="島田 拓海" w:date="2025-11-20T11:26:00Z" w16du:dateUtc="2025-11-20T02:26:00Z">
                <w:pPr>
                  <w:ind w:right="720"/>
                </w:pPr>
              </w:pPrChange>
            </w:pPr>
          </w:p>
        </w:tc>
      </w:tr>
      <w:tr w:rsidR="00EB30BE" w:rsidRPr="004857F0" w:rsidDel="0006747B" w14:paraId="649B959C" w14:textId="29B7CFC7" w:rsidTr="006675E3">
        <w:trPr>
          <w:trHeight w:val="397"/>
          <w:del w:id="37" w:author="島田 拓海" w:date="2025-11-20T11:26:00Z" w16du:dateUtc="2025-11-20T02:26:00Z"/>
        </w:trPr>
        <w:tc>
          <w:tcPr>
            <w:tcW w:w="1574" w:type="dxa"/>
            <w:vAlign w:val="center"/>
          </w:tcPr>
          <w:p w14:paraId="14376CD1" w14:textId="1E45F63D" w:rsidR="00EB30BE" w:rsidRPr="00FF5B7F" w:rsidDel="0006747B" w:rsidRDefault="00EB30BE" w:rsidP="0006747B">
            <w:pPr>
              <w:rPr>
                <w:del w:id="38" w:author="島田 拓海" w:date="2025-11-20T11:26:00Z" w16du:dateUtc="2025-11-20T02:26:00Z"/>
                <w:rFonts w:hAnsi="ＭＳ 明朝"/>
                <w:color w:val="000000" w:themeColor="text1"/>
                <w:sz w:val="21"/>
                <w:szCs w:val="21"/>
              </w:rPr>
              <w:pPrChange w:id="39" w:author="島田 拓海" w:date="2025-11-20T11:26:00Z" w16du:dateUtc="2025-11-20T02:26:00Z">
                <w:pPr>
                  <w:jc w:val="center"/>
                </w:pPr>
              </w:pPrChange>
            </w:pPr>
            <w:del w:id="40" w:author="島田 拓海" w:date="2025-11-20T11:26:00Z" w16du:dateUtc="2025-11-20T02:26:00Z">
              <w:r w:rsidRPr="00FF5B7F" w:rsidDel="0006747B">
                <w:rPr>
                  <w:rFonts w:hAnsi="ＭＳ 明朝"/>
                  <w:color w:val="000000" w:themeColor="text1"/>
                  <w:sz w:val="21"/>
                  <w:szCs w:val="21"/>
                </w:rPr>
                <w:delText>Email</w:delText>
              </w:r>
            </w:del>
          </w:p>
        </w:tc>
        <w:tc>
          <w:tcPr>
            <w:tcW w:w="8706" w:type="dxa"/>
            <w:gridSpan w:val="3"/>
            <w:vAlign w:val="center"/>
          </w:tcPr>
          <w:p w14:paraId="2D5658DB" w14:textId="7D045181" w:rsidR="00EB30BE" w:rsidRPr="00FF5B7F" w:rsidDel="0006747B" w:rsidRDefault="00EB30BE" w:rsidP="0006747B">
            <w:pPr>
              <w:rPr>
                <w:del w:id="41" w:author="島田 拓海" w:date="2025-11-20T11:26:00Z" w16du:dateUtc="2025-11-20T02:26:00Z"/>
                <w:rFonts w:hAnsi="ＭＳ 明朝"/>
                <w:color w:val="000000" w:themeColor="text1"/>
                <w:sz w:val="21"/>
                <w:szCs w:val="21"/>
              </w:rPr>
              <w:pPrChange w:id="42" w:author="島田 拓海" w:date="2025-11-20T11:26:00Z" w16du:dateUtc="2025-11-20T02:26:00Z">
                <w:pPr>
                  <w:ind w:right="720"/>
                </w:pPr>
              </w:pPrChange>
            </w:pPr>
          </w:p>
        </w:tc>
      </w:tr>
    </w:tbl>
    <w:p w14:paraId="1C3A559A" w14:textId="77777777" w:rsidR="00A5716B" w:rsidRPr="00557958" w:rsidRDefault="00A5716B" w:rsidP="0006747B">
      <w:pPr>
        <w:rPr>
          <w:rFonts w:ascii="ＭＳ ゴシック" w:eastAsia="ＭＳ ゴシック" w:hAnsi="ＭＳ ゴシック" w:hint="eastAsia"/>
          <w:bCs/>
          <w:color w:val="000000" w:themeColor="text1"/>
          <w:sz w:val="21"/>
          <w:szCs w:val="21"/>
        </w:rPr>
      </w:pPr>
    </w:p>
    <w:sectPr w:rsidR="00A5716B" w:rsidRPr="00557958" w:rsidSect="00FE74EE">
      <w:footerReference w:type="even" r:id="rId8"/>
      <w:pgSz w:w="11906" w:h="16838" w:code="9"/>
      <w:pgMar w:top="720" w:right="720" w:bottom="720" w:left="720"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05123925">
    <w:abstractNumId w:val="0"/>
  </w:num>
  <w:num w:numId="2" w16cid:durableId="1813709670">
    <w:abstractNumId w:val="4"/>
  </w:num>
  <w:num w:numId="3" w16cid:durableId="422999113">
    <w:abstractNumId w:val="8"/>
  </w:num>
  <w:num w:numId="4" w16cid:durableId="709570808">
    <w:abstractNumId w:val="12"/>
  </w:num>
  <w:num w:numId="5" w16cid:durableId="855462618">
    <w:abstractNumId w:val="9"/>
  </w:num>
  <w:num w:numId="6" w16cid:durableId="343476023">
    <w:abstractNumId w:val="26"/>
  </w:num>
  <w:num w:numId="7" w16cid:durableId="344064724">
    <w:abstractNumId w:val="13"/>
  </w:num>
  <w:num w:numId="8" w16cid:durableId="1871609057">
    <w:abstractNumId w:val="23"/>
  </w:num>
  <w:num w:numId="9" w16cid:durableId="276714487">
    <w:abstractNumId w:val="14"/>
  </w:num>
  <w:num w:numId="10" w16cid:durableId="449469532">
    <w:abstractNumId w:val="20"/>
  </w:num>
  <w:num w:numId="11" w16cid:durableId="1088114002">
    <w:abstractNumId w:val="31"/>
  </w:num>
  <w:num w:numId="12" w16cid:durableId="486752196">
    <w:abstractNumId w:val="6"/>
  </w:num>
  <w:num w:numId="13" w16cid:durableId="1498423910">
    <w:abstractNumId w:val="21"/>
  </w:num>
  <w:num w:numId="14" w16cid:durableId="1761871142">
    <w:abstractNumId w:val="5"/>
  </w:num>
  <w:num w:numId="15" w16cid:durableId="2054842826">
    <w:abstractNumId w:val="29"/>
  </w:num>
  <w:num w:numId="16" w16cid:durableId="1588803421">
    <w:abstractNumId w:val="19"/>
  </w:num>
  <w:num w:numId="17" w16cid:durableId="502665075">
    <w:abstractNumId w:val="27"/>
  </w:num>
  <w:num w:numId="18" w16cid:durableId="222298809">
    <w:abstractNumId w:val="3"/>
  </w:num>
  <w:num w:numId="19" w16cid:durableId="1807620267">
    <w:abstractNumId w:val="10"/>
  </w:num>
  <w:num w:numId="20" w16cid:durableId="1315255631">
    <w:abstractNumId w:val="16"/>
  </w:num>
  <w:num w:numId="21" w16cid:durableId="141000347">
    <w:abstractNumId w:val="32"/>
  </w:num>
  <w:num w:numId="22" w16cid:durableId="488718194">
    <w:abstractNumId w:val="25"/>
  </w:num>
  <w:num w:numId="23" w16cid:durableId="1741516637">
    <w:abstractNumId w:val="30"/>
  </w:num>
  <w:num w:numId="24" w16cid:durableId="1649163389">
    <w:abstractNumId w:val="7"/>
  </w:num>
  <w:num w:numId="25" w16cid:durableId="706375353">
    <w:abstractNumId w:val="15"/>
  </w:num>
  <w:num w:numId="26" w16cid:durableId="1946187435">
    <w:abstractNumId w:val="11"/>
  </w:num>
  <w:num w:numId="27" w16cid:durableId="1264147410">
    <w:abstractNumId w:val="22"/>
  </w:num>
  <w:num w:numId="28" w16cid:durableId="153180167">
    <w:abstractNumId w:val="18"/>
  </w:num>
  <w:num w:numId="29" w16cid:durableId="1535190943">
    <w:abstractNumId w:val="1"/>
  </w:num>
  <w:num w:numId="30" w16cid:durableId="1890725387">
    <w:abstractNumId w:val="24"/>
  </w:num>
  <w:num w:numId="31" w16cid:durableId="2000040812">
    <w:abstractNumId w:val="28"/>
  </w:num>
  <w:num w:numId="32" w16cid:durableId="1318419871">
    <w:abstractNumId w:val="2"/>
  </w:num>
  <w:num w:numId="33" w16cid:durableId="1383286372">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島田 拓海">
    <w15:presenceInfo w15:providerId="AD" w15:userId="S::ta13-shimada@city.yokohama.lg.jp::ab2b363a-5f61-4b3d-bb0b-cf42c36a28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rawingGridHorizontalSpacing w:val="107"/>
  <w:drawingGridVerticalSpacing w:val="158"/>
  <w:displayHorizontalDrawingGridEvery w:val="0"/>
  <w:displayVerticalDrawingGridEvery w:val="2"/>
  <w:characterSpacingControl w:val="compressPunctuation"/>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196B"/>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6747B"/>
    <w:rsid w:val="000710EF"/>
    <w:rsid w:val="00073981"/>
    <w:rsid w:val="00073D03"/>
    <w:rsid w:val="00075C48"/>
    <w:rsid w:val="00076550"/>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1856"/>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B9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4892"/>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8D1"/>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43F6"/>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02E"/>
    <w:rsid w:val="00664C62"/>
    <w:rsid w:val="00665B6C"/>
    <w:rsid w:val="00665B97"/>
    <w:rsid w:val="00666078"/>
    <w:rsid w:val="0066694F"/>
    <w:rsid w:val="006675E3"/>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3CEA"/>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870B1"/>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07C7"/>
    <w:rsid w:val="00892F85"/>
    <w:rsid w:val="008958F0"/>
    <w:rsid w:val="008A0F31"/>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71F"/>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1DF4"/>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4FA4"/>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3C97"/>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C56BB"/>
    <w:rsid w:val="00CC741E"/>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3F8E"/>
    <w:rsid w:val="00D76872"/>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B04"/>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BFA"/>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86"/>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E74EE"/>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v:textbox inset="5.85pt,.7pt,5.85pt,.7pt"/>
    </o:shapedefaults>
    <o:shapelayout v:ext="edit">
      <o:idmap v:ext="edit" data="1"/>
    </o:shapelayout>
  </w:shapeDefaults>
  <w:decimalSymbol w:val="."/>
  <w:listSeparator w:val=","/>
  <w14:docId w14:val="48207A17"/>
  <w15:chartTrackingRefBased/>
  <w15:docId w15:val="{22B48F9E-0157-4109-950D-2BB2E5FFE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076550"/>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B792F-356F-472B-B17D-FC4CCBF6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405</Words>
  <Characters>195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島田 拓海</cp:lastModifiedBy>
  <cp:revision>3</cp:revision>
  <dcterms:created xsi:type="dcterms:W3CDTF">2019-09-02T08:16:00Z</dcterms:created>
  <dcterms:modified xsi:type="dcterms:W3CDTF">2025-11-20T02:27:00Z</dcterms:modified>
</cp:coreProperties>
</file>