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7ED50B8F" w:rsidR="00D866EE" w:rsidRPr="00A00BE3" w:rsidRDefault="00B4099F" w:rsidP="00B4099F">
      <w:pPr>
        <w:jc w:val="right"/>
        <w:rPr>
          <w:rFonts w:ascii="ＭＳ ゴシック" w:eastAsia="ＭＳ ゴシック" w:hAnsi="ＭＳ ゴシック" w:cs="Times New Roman"/>
          <w:color w:val="000000" w:themeColor="text1"/>
          <w:spacing w:val="0"/>
          <w:kern w:val="2"/>
          <w:szCs w:val="22"/>
        </w:rPr>
      </w:pPr>
      <w:r w:rsidRPr="00A00BE3">
        <w:rPr>
          <w:rFonts w:ascii="ＭＳ ゴシック" w:eastAsia="ＭＳ ゴシック" w:hAnsi="ＭＳ ゴシック" w:cs="Times New Roman" w:hint="eastAsia"/>
          <w:color w:val="000000" w:themeColor="text1"/>
          <w:spacing w:val="0"/>
          <w:kern w:val="2"/>
          <w:szCs w:val="22"/>
        </w:rPr>
        <w:t>（</w:t>
      </w:r>
      <w:r w:rsidR="00D866EE" w:rsidRPr="00A00BE3">
        <w:rPr>
          <w:rFonts w:ascii="ＭＳ ゴシック" w:eastAsia="ＭＳ ゴシック" w:hAnsi="ＭＳ ゴシック" w:cs="Times New Roman" w:hint="eastAsia"/>
          <w:color w:val="000000" w:themeColor="text1"/>
          <w:spacing w:val="0"/>
          <w:kern w:val="2"/>
          <w:szCs w:val="22"/>
        </w:rPr>
        <w:t>様式</w:t>
      </w:r>
      <w:r w:rsidR="007C6ED1" w:rsidRPr="00A00BE3">
        <w:rPr>
          <w:rFonts w:ascii="ＭＳ ゴシック" w:eastAsia="ＭＳ ゴシック" w:hAnsi="ＭＳ ゴシック" w:cs="Times New Roman" w:hint="eastAsia"/>
          <w:color w:val="000000" w:themeColor="text1"/>
          <w:spacing w:val="0"/>
          <w:kern w:val="2"/>
          <w:szCs w:val="22"/>
        </w:rPr>
        <w:t>４</w:t>
      </w:r>
      <w:r w:rsidRPr="00A00BE3">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A00BE3"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A00BE3"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A00BE3">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A00BE3"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A00BE3" w:rsidRDefault="007C33C4" w:rsidP="006B72F3">
      <w:pPr>
        <w:wordWrap w:val="0"/>
        <w:jc w:val="right"/>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令和</w:t>
      </w:r>
      <w:r w:rsidR="00B4099F" w:rsidRPr="00A00BE3">
        <w:rPr>
          <w:rFonts w:hAnsi="ＭＳ 明朝" w:cs="Times New Roman" w:hint="eastAsia"/>
          <w:color w:val="000000" w:themeColor="text1"/>
          <w:spacing w:val="0"/>
          <w:kern w:val="2"/>
          <w:sz w:val="21"/>
        </w:rPr>
        <w:t xml:space="preserve">　</w:t>
      </w:r>
      <w:r w:rsidR="00D866EE" w:rsidRPr="00A00BE3">
        <w:rPr>
          <w:rFonts w:hAnsi="ＭＳ 明朝" w:cs="Times New Roman" w:hint="eastAsia"/>
          <w:color w:val="000000" w:themeColor="text1"/>
          <w:spacing w:val="0"/>
          <w:kern w:val="2"/>
          <w:sz w:val="21"/>
          <w:lang w:eastAsia="zh-TW"/>
        </w:rPr>
        <w:t>年　月</w:t>
      </w:r>
      <w:r w:rsidR="00D866EE" w:rsidRPr="00A00BE3">
        <w:rPr>
          <w:rFonts w:hAnsi="ＭＳ 明朝" w:cs="Times New Roman" w:hint="eastAsia"/>
          <w:color w:val="000000" w:themeColor="text1"/>
          <w:spacing w:val="0"/>
          <w:kern w:val="2"/>
          <w:sz w:val="21"/>
        </w:rPr>
        <w:t xml:space="preserve">　</w:t>
      </w:r>
      <w:r w:rsidR="00D866EE" w:rsidRPr="00A00BE3">
        <w:rPr>
          <w:rFonts w:hAnsi="ＭＳ 明朝" w:cs="Times New Roman" w:hint="eastAsia"/>
          <w:color w:val="000000" w:themeColor="text1"/>
          <w:spacing w:val="0"/>
          <w:kern w:val="2"/>
          <w:sz w:val="21"/>
          <w:lang w:eastAsia="zh-TW"/>
        </w:rPr>
        <w:t>日</w:t>
      </w:r>
      <w:r w:rsidR="006B72F3" w:rsidRPr="00A00BE3">
        <w:rPr>
          <w:rFonts w:hAnsi="ＭＳ 明朝" w:cs="Times New Roman" w:hint="eastAsia"/>
          <w:color w:val="000000" w:themeColor="text1"/>
          <w:spacing w:val="0"/>
          <w:kern w:val="2"/>
          <w:sz w:val="21"/>
        </w:rPr>
        <w:t xml:space="preserve">　</w:t>
      </w:r>
    </w:p>
    <w:p w14:paraId="3E478C3E" w14:textId="77777777" w:rsidR="00D866EE" w:rsidRPr="00A00BE3" w:rsidRDefault="00D866EE" w:rsidP="00D866EE">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　（</w:t>
      </w:r>
      <w:r w:rsidRPr="00A00BE3">
        <w:rPr>
          <w:rFonts w:hAnsi="ＭＳ 明朝" w:cs="Times New Roman" w:hint="eastAsia"/>
          <w:color w:val="000000" w:themeColor="text1"/>
          <w:spacing w:val="0"/>
          <w:kern w:val="2"/>
          <w:sz w:val="21"/>
          <w:lang w:eastAsia="zh-TW"/>
        </w:rPr>
        <w:t>申請先）</w:t>
      </w:r>
    </w:p>
    <w:p w14:paraId="59DBF319" w14:textId="07E686D1" w:rsidR="00D866EE" w:rsidRPr="00A00BE3" w:rsidRDefault="00D866EE" w:rsidP="00D866EE">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　　</w:t>
      </w:r>
      <w:r w:rsidRPr="00A00BE3">
        <w:rPr>
          <w:rFonts w:hAnsi="ＭＳ 明朝" w:cs="Times New Roman" w:hint="eastAsia"/>
          <w:color w:val="000000" w:themeColor="text1"/>
          <w:spacing w:val="0"/>
          <w:kern w:val="2"/>
          <w:sz w:val="21"/>
          <w:lang w:eastAsia="zh-CN"/>
        </w:rPr>
        <w:t>横浜市</w:t>
      </w:r>
      <w:ins w:id="0" w:author="島田 拓海" w:date="2025-11-20T11:24:00Z" w16du:dateUtc="2025-11-20T02:24:00Z">
        <w:r w:rsidR="002C5958">
          <w:rPr>
            <w:rFonts w:hAnsi="ＭＳ 明朝" w:cs="Times New Roman" w:hint="eastAsia"/>
            <w:color w:val="000000" w:themeColor="text1"/>
            <w:spacing w:val="0"/>
            <w:kern w:val="2"/>
            <w:sz w:val="21"/>
          </w:rPr>
          <w:t>西区</w:t>
        </w:r>
      </w:ins>
      <w:r w:rsidRPr="00A00BE3">
        <w:rPr>
          <w:rFonts w:hAnsi="ＭＳ 明朝" w:cs="Times New Roman" w:hint="eastAsia"/>
          <w:color w:val="000000" w:themeColor="text1"/>
          <w:spacing w:val="0"/>
          <w:kern w:val="2"/>
          <w:sz w:val="21"/>
        </w:rPr>
        <w:t>長</w:t>
      </w:r>
    </w:p>
    <w:p w14:paraId="6609F858" w14:textId="77777777" w:rsidR="00D866EE" w:rsidRPr="00A00BE3" w:rsidRDefault="00D866EE" w:rsidP="00B75E13">
      <w:pPr>
        <w:ind w:leftChars="1900" w:left="4069"/>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w:t>
      </w:r>
      <w:r w:rsidRPr="00A00BE3">
        <w:rPr>
          <w:rFonts w:hAnsi="ＭＳ 明朝" w:cs="Times New Roman" w:hint="eastAsia"/>
          <w:color w:val="000000" w:themeColor="text1"/>
          <w:spacing w:val="0"/>
          <w:kern w:val="2"/>
          <w:sz w:val="21"/>
          <w:lang w:eastAsia="zh-TW"/>
        </w:rPr>
        <w:t>申請者</w:t>
      </w:r>
      <w:r w:rsidRPr="00A00BE3">
        <w:rPr>
          <w:rFonts w:hAnsi="ＭＳ 明朝" w:cs="Times New Roman" w:hint="eastAsia"/>
          <w:color w:val="000000" w:themeColor="text1"/>
          <w:spacing w:val="0"/>
          <w:kern w:val="2"/>
          <w:sz w:val="21"/>
        </w:rPr>
        <w:t>）</w:t>
      </w:r>
    </w:p>
    <w:p w14:paraId="2789483F" w14:textId="77777777" w:rsidR="006B72F3" w:rsidRPr="00A00BE3" w:rsidRDefault="006B72F3" w:rsidP="00B75E13">
      <w:pPr>
        <w:ind w:leftChars="2000" w:left="4283" w:rightChars="502" w:right="1075"/>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所在地</w:t>
      </w:r>
    </w:p>
    <w:p w14:paraId="58A57187" w14:textId="77777777" w:rsidR="006B72F3" w:rsidRPr="00A00BE3" w:rsidRDefault="006B72F3" w:rsidP="00B75E13">
      <w:pPr>
        <w:ind w:leftChars="2000" w:left="4283" w:rightChars="4" w:right="9"/>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商号又は名称</w:t>
      </w:r>
      <w:r w:rsidRPr="00A00BE3">
        <w:rPr>
          <w:rFonts w:hint="eastAsia"/>
          <w:color w:val="000000" w:themeColor="text1"/>
          <w:sz w:val="21"/>
        </w:rPr>
        <w:t xml:space="preserve">　　　　　　　　　　　</w:t>
      </w:r>
      <w:r w:rsidR="00B75E13" w:rsidRPr="00A00BE3">
        <w:rPr>
          <w:rFonts w:hint="eastAsia"/>
          <w:color w:val="000000" w:themeColor="text1"/>
          <w:sz w:val="21"/>
        </w:rPr>
        <w:t xml:space="preserve">　　　　　</w:t>
      </w:r>
      <w:r w:rsidRPr="00A00BE3">
        <w:rPr>
          <w:rFonts w:hint="eastAsia"/>
          <w:color w:val="000000" w:themeColor="text1"/>
          <w:sz w:val="21"/>
        </w:rPr>
        <w:t xml:space="preserve">　　　</w:t>
      </w:r>
    </w:p>
    <w:p w14:paraId="5E011D4F" w14:textId="77777777" w:rsidR="00D866EE" w:rsidRPr="00A00BE3" w:rsidRDefault="00D866EE" w:rsidP="00B75E13">
      <w:pPr>
        <w:ind w:leftChars="2000" w:left="4283" w:rightChars="4" w:right="9"/>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lang w:eastAsia="zh-TW"/>
        </w:rPr>
        <w:t>代表者</w:t>
      </w:r>
      <w:r w:rsidR="006B72F3" w:rsidRPr="00A00BE3">
        <w:rPr>
          <w:rFonts w:hAnsi="ＭＳ 明朝" w:cs="Times New Roman" w:hint="eastAsia"/>
          <w:color w:val="000000" w:themeColor="text1"/>
          <w:spacing w:val="0"/>
          <w:kern w:val="2"/>
          <w:sz w:val="21"/>
        </w:rPr>
        <w:t>職</w:t>
      </w:r>
      <w:r w:rsidRPr="00A00BE3">
        <w:rPr>
          <w:rFonts w:hAnsi="ＭＳ 明朝" w:cs="Times New Roman" w:hint="eastAsia"/>
          <w:color w:val="000000" w:themeColor="text1"/>
          <w:spacing w:val="0"/>
          <w:kern w:val="2"/>
          <w:sz w:val="21"/>
          <w:lang w:eastAsia="zh-TW"/>
        </w:rPr>
        <w:t>氏名</w:t>
      </w:r>
      <w:r w:rsidR="006B72F3" w:rsidRPr="00A00BE3">
        <w:rPr>
          <w:rFonts w:hint="eastAsia"/>
          <w:color w:val="000000" w:themeColor="text1"/>
          <w:sz w:val="21"/>
        </w:rPr>
        <w:t xml:space="preserve">　　　　</w:t>
      </w:r>
      <w:r w:rsidR="00B75E13" w:rsidRPr="00A00BE3">
        <w:rPr>
          <w:rFonts w:hint="eastAsia"/>
          <w:color w:val="000000" w:themeColor="text1"/>
          <w:sz w:val="21"/>
        </w:rPr>
        <w:t xml:space="preserve">　　　　　</w:t>
      </w:r>
      <w:r w:rsidR="006B72F3" w:rsidRPr="00A00BE3">
        <w:rPr>
          <w:rFonts w:hint="eastAsia"/>
          <w:color w:val="000000" w:themeColor="text1"/>
          <w:sz w:val="21"/>
        </w:rPr>
        <w:t xml:space="preserve">　　　　　　　　　　</w:t>
      </w:r>
    </w:p>
    <w:p w14:paraId="6BCE54A9" w14:textId="77777777" w:rsidR="00D866EE" w:rsidRPr="00A00BE3" w:rsidRDefault="00D866EE" w:rsidP="00D866EE">
      <w:pPr>
        <w:ind w:right="269"/>
        <w:rPr>
          <w:rFonts w:hAnsi="ＭＳ 明朝" w:cs="Times New Roman"/>
          <w:color w:val="000000" w:themeColor="text1"/>
          <w:spacing w:val="0"/>
          <w:kern w:val="2"/>
          <w:sz w:val="21"/>
        </w:rPr>
      </w:pPr>
    </w:p>
    <w:p w14:paraId="6592C5FD" w14:textId="6DD99992" w:rsidR="00D866EE" w:rsidRPr="00A00BE3" w:rsidRDefault="00D866EE" w:rsidP="00D866EE">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　当団体は、</w:t>
      </w:r>
      <w:r w:rsidR="00767A40" w:rsidRPr="00A00BE3">
        <w:rPr>
          <w:rFonts w:hAnsi="ＭＳ 明朝" w:cs="Times New Roman" w:hint="eastAsia"/>
          <w:color w:val="000000" w:themeColor="text1"/>
          <w:spacing w:val="0"/>
          <w:kern w:val="2"/>
          <w:sz w:val="21"/>
        </w:rPr>
        <w:t>横浜市</w:t>
      </w:r>
      <w:ins w:id="1" w:author="島田 拓海" w:date="2025-11-17T17:08:00Z" w16du:dateUtc="2025-11-17T08:08:00Z">
        <w:r w:rsidR="00A00BE3" w:rsidRPr="00A00BE3">
          <w:rPr>
            <w:rFonts w:hAnsi="ＭＳ 明朝" w:cs="Times New Roman" w:hint="eastAsia"/>
            <w:color w:val="000000" w:themeColor="text1"/>
            <w:spacing w:val="0"/>
            <w:kern w:val="2"/>
            <w:sz w:val="21"/>
            <w:rPrChange w:id="2" w:author="島田 拓海" w:date="2025-11-17T17:08:00Z" w16du:dateUtc="2025-11-17T08:08:00Z">
              <w:rPr>
                <w:rFonts w:hAnsi="ＭＳ 明朝" w:cs="Times New Roman" w:hint="eastAsia"/>
                <w:color w:val="000000" w:themeColor="text1"/>
                <w:spacing w:val="0"/>
                <w:kern w:val="2"/>
                <w:sz w:val="21"/>
                <w:highlight w:val="cyan"/>
              </w:rPr>
            </w:rPrChange>
          </w:rPr>
          <w:t>西区</w:t>
        </w:r>
      </w:ins>
      <w:del w:id="3" w:author="島田 拓海" w:date="2025-11-17T17:07:00Z" w16du:dateUtc="2025-11-17T08:07:00Z">
        <w:r w:rsidRPr="00A00BE3" w:rsidDel="00A00BE3">
          <w:rPr>
            <w:rFonts w:hAnsi="ＭＳ 明朝" w:cs="Times New Roman" w:hint="eastAsia"/>
            <w:color w:val="000000" w:themeColor="text1"/>
            <w:spacing w:val="0"/>
            <w:kern w:val="2"/>
            <w:sz w:val="21"/>
            <w:rPrChange w:id="4" w:author="島田 拓海" w:date="2025-11-17T17:08:00Z" w16du:dateUtc="2025-11-17T08:08:00Z">
              <w:rPr>
                <w:rFonts w:hAnsi="ＭＳ 明朝" w:cs="Times New Roman" w:hint="eastAsia"/>
                <w:color w:val="000000" w:themeColor="text1"/>
                <w:spacing w:val="0"/>
                <w:kern w:val="2"/>
                <w:sz w:val="21"/>
                <w:highlight w:val="cyan"/>
              </w:rPr>
            </w:rPrChange>
          </w:rPr>
          <w:delText>〇〇</w:delText>
        </w:r>
        <w:r w:rsidR="003D072A" w:rsidRPr="00A00BE3" w:rsidDel="00A00BE3">
          <w:rPr>
            <w:rFonts w:hAnsi="ＭＳ 明朝" w:cs="Times New Roman" w:hint="eastAsia"/>
            <w:color w:val="000000" w:themeColor="text1"/>
            <w:spacing w:val="0"/>
            <w:kern w:val="2"/>
            <w:sz w:val="21"/>
            <w:rPrChange w:id="5" w:author="島田 拓海" w:date="2025-11-17T17:08:00Z" w16du:dateUtc="2025-11-17T08:08:00Z">
              <w:rPr>
                <w:rFonts w:hAnsi="ＭＳ 明朝" w:cs="Times New Roman" w:hint="eastAsia"/>
                <w:color w:val="000000" w:themeColor="text1"/>
                <w:spacing w:val="0"/>
                <w:kern w:val="2"/>
                <w:sz w:val="21"/>
                <w:highlight w:val="cyan"/>
              </w:rPr>
            </w:rPrChange>
          </w:rPr>
          <w:delText>区</w:delText>
        </w:r>
      </w:del>
      <w:r w:rsidR="003D072A" w:rsidRPr="00A00BE3">
        <w:rPr>
          <w:rFonts w:hAnsi="ＭＳ 明朝" w:cs="Times New Roman" w:hint="eastAsia"/>
          <w:color w:val="000000" w:themeColor="text1"/>
          <w:spacing w:val="0"/>
          <w:kern w:val="2"/>
          <w:sz w:val="21"/>
        </w:rPr>
        <w:t>福祉保健活動拠点</w:t>
      </w:r>
      <w:r w:rsidRPr="00A00BE3">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14:paraId="4AC258A5" w14:textId="77777777" w:rsidR="00C46400" w:rsidRPr="00A00BE3" w:rsidRDefault="00C46400" w:rsidP="00D866EE">
      <w:pPr>
        <w:rPr>
          <w:rFonts w:hAnsi="ＭＳ 明朝" w:cs="Times New Roman"/>
          <w:color w:val="000000" w:themeColor="text1"/>
          <w:spacing w:val="0"/>
          <w:kern w:val="2"/>
          <w:sz w:val="21"/>
        </w:rPr>
      </w:pPr>
    </w:p>
    <w:p w14:paraId="1CCF94B3" w14:textId="77777777" w:rsidR="00D866EE" w:rsidRPr="00A00BE3" w:rsidRDefault="00D866EE" w:rsidP="00D866EE">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≪欠格事項≫</w:t>
      </w:r>
    </w:p>
    <w:p w14:paraId="628859F0" w14:textId="77777777" w:rsidR="00862FF4" w:rsidRPr="00A00BE3" w:rsidRDefault="00862FF4" w:rsidP="00862FF4">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１　</w:t>
      </w:r>
      <w:r w:rsidR="00034011" w:rsidRPr="00A00BE3">
        <w:rPr>
          <w:rFonts w:hAnsi="ＭＳ 明朝" w:cs="Times New Roman" w:hint="eastAsia"/>
          <w:color w:val="000000" w:themeColor="text1"/>
          <w:spacing w:val="0"/>
          <w:kern w:val="2"/>
          <w:sz w:val="21"/>
        </w:rPr>
        <w:t>法人税、法人市民税、消費税、地方消費税等の租税</w:t>
      </w:r>
      <w:r w:rsidR="00FD6EA7" w:rsidRPr="00A00BE3">
        <w:rPr>
          <w:rFonts w:hAnsi="ＭＳ 明朝" w:cs="Times New Roman" w:hint="eastAsia"/>
          <w:color w:val="000000" w:themeColor="text1"/>
          <w:spacing w:val="0"/>
          <w:kern w:val="2"/>
          <w:sz w:val="21"/>
        </w:rPr>
        <w:t>を滞納していること</w:t>
      </w:r>
    </w:p>
    <w:p w14:paraId="23EF2DE5" w14:textId="77777777" w:rsidR="00862FF4" w:rsidRPr="00A00BE3" w:rsidRDefault="00862FF4" w:rsidP="00862FF4">
      <w:pPr>
        <w:ind w:left="214" w:hangingChars="107" w:hanging="214"/>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２　</w:t>
      </w:r>
      <w:r w:rsidR="00FD6EA7" w:rsidRPr="00A00BE3">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sidRPr="00A00BE3">
        <w:rPr>
          <w:rFonts w:hAnsi="ＭＳ 明朝" w:cs="Times New Roman" w:hint="eastAsia"/>
          <w:color w:val="000000" w:themeColor="text1"/>
          <w:spacing w:val="0"/>
          <w:kern w:val="2"/>
          <w:sz w:val="21"/>
        </w:rPr>
        <w:t>こと</w:t>
      </w:r>
    </w:p>
    <w:p w14:paraId="29C07EA3" w14:textId="77777777" w:rsidR="00862FF4" w:rsidRPr="00A00BE3" w:rsidRDefault="00862FF4" w:rsidP="00862FF4">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３　</w:t>
      </w:r>
      <w:r w:rsidR="00D866EE" w:rsidRPr="00A00BE3">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Pr="00A00BE3" w:rsidRDefault="00862FF4" w:rsidP="00862FF4">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４　</w:t>
      </w:r>
      <w:r w:rsidR="00D866EE" w:rsidRPr="00A00BE3">
        <w:rPr>
          <w:rFonts w:hAnsi="ＭＳ 明朝" w:cs="Times New Roman"/>
          <w:color w:val="000000" w:themeColor="text1"/>
          <w:spacing w:val="0"/>
          <w:kern w:val="2"/>
          <w:sz w:val="21"/>
        </w:rPr>
        <w:t>指定管理者の責に帰すべき事由により、</w:t>
      </w:r>
      <w:r w:rsidR="00F771B8" w:rsidRPr="00A00BE3">
        <w:rPr>
          <w:rFonts w:hAnsi="ＭＳ 明朝" w:cs="Times New Roman" w:hint="eastAsia"/>
          <w:color w:val="000000" w:themeColor="text1"/>
          <w:spacing w:val="0"/>
          <w:kern w:val="2"/>
          <w:sz w:val="21"/>
        </w:rPr>
        <w:t>本市又は他の地方公共団体から</w:t>
      </w:r>
      <w:r w:rsidR="00D866EE" w:rsidRPr="00A00BE3">
        <w:rPr>
          <w:rFonts w:hAnsi="ＭＳ 明朝" w:cs="Times New Roman" w:hint="eastAsia"/>
          <w:color w:val="000000" w:themeColor="text1"/>
          <w:spacing w:val="0"/>
          <w:kern w:val="2"/>
          <w:sz w:val="21"/>
        </w:rPr>
        <w:t>２</w:t>
      </w:r>
      <w:r w:rsidR="00D866EE" w:rsidRPr="00A00BE3">
        <w:rPr>
          <w:rFonts w:hAnsi="ＭＳ 明朝" w:cs="Times New Roman"/>
          <w:color w:val="000000" w:themeColor="text1"/>
          <w:spacing w:val="0"/>
          <w:kern w:val="2"/>
          <w:sz w:val="21"/>
        </w:rPr>
        <w:t>年以内に指定の取消を受けた</w:t>
      </w:r>
      <w:proofErr w:type="gramStart"/>
      <w:r w:rsidR="00D866EE" w:rsidRPr="00A00BE3">
        <w:rPr>
          <w:rFonts w:hAnsi="ＭＳ 明朝" w:cs="Times New Roman"/>
          <w:color w:val="000000" w:themeColor="text1"/>
          <w:spacing w:val="0"/>
          <w:kern w:val="2"/>
          <w:sz w:val="21"/>
        </w:rPr>
        <w:t>も</w:t>
      </w:r>
      <w:proofErr w:type="gramEnd"/>
    </w:p>
    <w:p w14:paraId="58C701E3" w14:textId="723EAE5F" w:rsidR="00862FF4" w:rsidRPr="00A00BE3" w:rsidRDefault="00F771B8" w:rsidP="00862FF4">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　</w:t>
      </w:r>
      <w:proofErr w:type="gramStart"/>
      <w:r w:rsidR="00D866EE" w:rsidRPr="00A00BE3">
        <w:rPr>
          <w:rFonts w:hAnsi="ＭＳ 明朝" w:cs="Times New Roman"/>
          <w:color w:val="000000" w:themeColor="text1"/>
          <w:spacing w:val="0"/>
          <w:kern w:val="2"/>
          <w:sz w:val="21"/>
        </w:rPr>
        <w:t>ので</w:t>
      </w:r>
      <w:proofErr w:type="gramEnd"/>
      <w:r w:rsidR="00D866EE" w:rsidRPr="00A00BE3">
        <w:rPr>
          <w:rFonts w:hAnsi="ＭＳ 明朝" w:cs="Times New Roman" w:hint="eastAsia"/>
          <w:color w:val="000000" w:themeColor="text1"/>
          <w:spacing w:val="0"/>
          <w:kern w:val="2"/>
          <w:sz w:val="21"/>
        </w:rPr>
        <w:t>ある</w:t>
      </w:r>
      <w:r w:rsidR="00D866EE" w:rsidRPr="00A00BE3">
        <w:rPr>
          <w:rFonts w:hAnsi="ＭＳ 明朝" w:cs="Times New Roman"/>
          <w:color w:val="000000" w:themeColor="text1"/>
          <w:spacing w:val="0"/>
          <w:kern w:val="2"/>
          <w:sz w:val="21"/>
        </w:rPr>
        <w:t>こと</w:t>
      </w:r>
    </w:p>
    <w:p w14:paraId="65A05706" w14:textId="77777777" w:rsidR="00862FF4" w:rsidRPr="00A00BE3" w:rsidRDefault="00862FF4" w:rsidP="00862FF4">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５　</w:t>
      </w:r>
      <w:r w:rsidR="00D866EE" w:rsidRPr="00A00BE3">
        <w:rPr>
          <w:rFonts w:hAnsi="ＭＳ 明朝" w:cs="Times New Roman" w:hint="eastAsia"/>
          <w:color w:val="000000" w:themeColor="text1"/>
          <w:spacing w:val="0"/>
          <w:kern w:val="2"/>
          <w:sz w:val="21"/>
        </w:rPr>
        <w:t>地方自治法</w:t>
      </w:r>
      <w:r w:rsidR="00D866EE" w:rsidRPr="00A00BE3">
        <w:rPr>
          <w:rFonts w:hAnsi="ＭＳ 明朝" w:cs="Times New Roman"/>
          <w:color w:val="000000" w:themeColor="text1"/>
          <w:spacing w:val="0"/>
          <w:kern w:val="2"/>
          <w:sz w:val="21"/>
        </w:rPr>
        <w:t>施行令第167条の</w:t>
      </w:r>
      <w:r w:rsidR="00D866EE" w:rsidRPr="00A00BE3">
        <w:rPr>
          <w:rFonts w:hAnsi="ＭＳ 明朝" w:cs="Times New Roman" w:hint="eastAsia"/>
          <w:color w:val="000000" w:themeColor="text1"/>
          <w:spacing w:val="0"/>
          <w:kern w:val="2"/>
          <w:sz w:val="21"/>
        </w:rPr>
        <w:t>４</w:t>
      </w:r>
      <w:r w:rsidR="00D866EE" w:rsidRPr="00A00BE3">
        <w:rPr>
          <w:rFonts w:hAnsi="ＭＳ 明朝" w:cs="Times New Roman"/>
          <w:color w:val="000000" w:themeColor="text1"/>
          <w:spacing w:val="0"/>
          <w:kern w:val="2"/>
          <w:sz w:val="21"/>
        </w:rPr>
        <w:t>の規定により、本市における入札参加を制限されてい</w:t>
      </w:r>
      <w:r w:rsidR="00D866EE" w:rsidRPr="00A00BE3">
        <w:rPr>
          <w:rFonts w:hAnsi="ＭＳ 明朝" w:cs="Times New Roman" w:hint="eastAsia"/>
          <w:color w:val="000000" w:themeColor="text1"/>
          <w:spacing w:val="0"/>
          <w:kern w:val="2"/>
          <w:sz w:val="21"/>
        </w:rPr>
        <w:t>る</w:t>
      </w:r>
      <w:r w:rsidR="00D866EE" w:rsidRPr="00A00BE3">
        <w:rPr>
          <w:rFonts w:hAnsi="ＭＳ 明朝" w:cs="Times New Roman"/>
          <w:color w:val="000000" w:themeColor="text1"/>
          <w:spacing w:val="0"/>
          <w:kern w:val="2"/>
          <w:sz w:val="21"/>
        </w:rPr>
        <w:t>こと</w:t>
      </w:r>
    </w:p>
    <w:p w14:paraId="53378128" w14:textId="77777777" w:rsidR="00862FF4" w:rsidRPr="00A00BE3" w:rsidRDefault="00862FF4" w:rsidP="00862FF4">
      <w:pPr>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６　</w:t>
      </w:r>
      <w:r w:rsidR="00D866EE" w:rsidRPr="00A00BE3">
        <w:rPr>
          <w:rFonts w:hAnsi="ＭＳ 明朝" w:cs="Times New Roman"/>
          <w:color w:val="000000" w:themeColor="text1"/>
          <w:spacing w:val="0"/>
          <w:kern w:val="2"/>
          <w:sz w:val="21"/>
        </w:rPr>
        <w:t>選定委員が、応募しようとする団体の経営または運営に</w:t>
      </w:r>
      <w:r w:rsidR="00D866EE" w:rsidRPr="00A00BE3">
        <w:rPr>
          <w:rFonts w:hAnsi="ＭＳ 明朝" w:cs="Times New Roman" w:hint="eastAsia"/>
          <w:color w:val="000000" w:themeColor="text1"/>
          <w:spacing w:val="0"/>
          <w:kern w:val="2"/>
          <w:sz w:val="21"/>
        </w:rPr>
        <w:t>直接</w:t>
      </w:r>
      <w:r w:rsidR="00D866EE" w:rsidRPr="00A00BE3">
        <w:rPr>
          <w:rFonts w:hAnsi="ＭＳ 明朝" w:cs="Times New Roman"/>
          <w:color w:val="000000" w:themeColor="text1"/>
          <w:spacing w:val="0"/>
          <w:kern w:val="2"/>
          <w:sz w:val="21"/>
        </w:rPr>
        <w:t>関与してい</w:t>
      </w:r>
      <w:r w:rsidR="00D866EE" w:rsidRPr="00A00BE3">
        <w:rPr>
          <w:rFonts w:hAnsi="ＭＳ 明朝" w:cs="Times New Roman" w:hint="eastAsia"/>
          <w:color w:val="000000" w:themeColor="text1"/>
          <w:spacing w:val="0"/>
          <w:kern w:val="2"/>
          <w:sz w:val="21"/>
        </w:rPr>
        <w:t>る</w:t>
      </w:r>
      <w:r w:rsidR="00D866EE" w:rsidRPr="00A00BE3">
        <w:rPr>
          <w:rFonts w:hAnsi="ＭＳ 明朝" w:cs="Times New Roman"/>
          <w:color w:val="000000" w:themeColor="text1"/>
          <w:spacing w:val="0"/>
          <w:kern w:val="2"/>
          <w:sz w:val="21"/>
        </w:rPr>
        <w:t>こと</w:t>
      </w:r>
    </w:p>
    <w:p w14:paraId="1362BEAA" w14:textId="77777777" w:rsidR="00862FF4" w:rsidRPr="00A00BE3" w:rsidRDefault="00862FF4" w:rsidP="00862FF4">
      <w:pPr>
        <w:ind w:left="200" w:hangingChars="100" w:hanging="200"/>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７　</w:t>
      </w:r>
      <w:r w:rsidR="0043618E" w:rsidRPr="00A00BE3">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A00BE3">
        <w:rPr>
          <w:rFonts w:hAnsi="ＭＳ 明朝" w:cs="Times New Roman" w:hint="eastAsia"/>
          <w:color w:val="000000" w:themeColor="text1"/>
          <w:spacing w:val="0"/>
          <w:kern w:val="2"/>
          <w:sz w:val="21"/>
        </w:rPr>
        <w:t xml:space="preserve">８　</w:t>
      </w:r>
      <w:r w:rsidR="00034011" w:rsidRPr="00A00BE3">
        <w:rPr>
          <w:rFonts w:hAnsi="ＭＳ 明朝" w:cs="Times New Roman" w:hint="eastAsia"/>
          <w:color w:val="000000" w:themeColor="text1"/>
          <w:spacing w:val="0"/>
          <w:kern w:val="2"/>
          <w:sz w:val="21"/>
        </w:rPr>
        <w:t>２</w:t>
      </w:r>
      <w:r w:rsidR="00034011" w:rsidRPr="00A00BE3">
        <w:rPr>
          <w:rFonts w:hAnsi="ＭＳ 明朝" w:cs="Times New Roman"/>
          <w:color w:val="000000" w:themeColor="text1"/>
          <w:spacing w:val="0"/>
          <w:kern w:val="2"/>
          <w:sz w:val="21"/>
        </w:rPr>
        <w:t>年以内に労働基準監督署から是正勧告を受けてい</w:t>
      </w:r>
      <w:r w:rsidR="00034011" w:rsidRPr="00A00BE3">
        <w:rPr>
          <w:rFonts w:hAnsi="ＭＳ 明朝" w:cs="Times New Roman" w:hint="eastAsia"/>
          <w:color w:val="000000" w:themeColor="text1"/>
          <w:spacing w:val="0"/>
          <w:kern w:val="2"/>
          <w:sz w:val="21"/>
        </w:rPr>
        <w:t>る</w:t>
      </w:r>
      <w:r w:rsidR="00034011" w:rsidRPr="00A00BE3">
        <w:rPr>
          <w:rFonts w:hAnsi="ＭＳ 明朝" w:cs="Times New Roman"/>
          <w:color w:val="000000" w:themeColor="text1"/>
          <w:spacing w:val="0"/>
          <w:kern w:val="2"/>
          <w:sz w:val="21"/>
        </w:rPr>
        <w:t>こと（仮に受けている場合には、</w:t>
      </w:r>
      <w:r w:rsidR="00034011" w:rsidRPr="00A00BE3">
        <w:rPr>
          <w:rFonts w:hAnsi="ＭＳ 明朝" w:cs="Times New Roman" w:hint="eastAsia"/>
          <w:color w:val="000000" w:themeColor="text1"/>
          <w:spacing w:val="0"/>
          <w:kern w:val="2"/>
          <w:sz w:val="21"/>
        </w:rPr>
        <w:t>必要な措置の実施について労働基準監督署に報告済みでないこと）</w:t>
      </w:r>
    </w:p>
    <w:p w14:paraId="2EAE3078" w14:textId="695FF6A0" w:rsidR="00EB59BB" w:rsidRPr="00EB59BB" w:rsidRDefault="00EB59BB" w:rsidP="0037530E">
      <w:pPr>
        <w:ind w:leftChars="200" w:left="632" w:hangingChars="100" w:hanging="204"/>
        <w:rPr>
          <w:rFonts w:hAnsi="ＭＳ 明朝"/>
          <w:color w:val="000000" w:themeColor="text1"/>
          <w:sz w:val="21"/>
          <w:szCs w:val="21"/>
        </w:rPr>
      </w:pP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831286689">
    <w:abstractNumId w:val="0"/>
  </w:num>
  <w:num w:numId="2" w16cid:durableId="1613895481">
    <w:abstractNumId w:val="4"/>
  </w:num>
  <w:num w:numId="3" w16cid:durableId="1879317776">
    <w:abstractNumId w:val="8"/>
  </w:num>
  <w:num w:numId="4" w16cid:durableId="1222593700">
    <w:abstractNumId w:val="12"/>
  </w:num>
  <w:num w:numId="5" w16cid:durableId="37819906">
    <w:abstractNumId w:val="9"/>
  </w:num>
  <w:num w:numId="6" w16cid:durableId="1657297093">
    <w:abstractNumId w:val="26"/>
  </w:num>
  <w:num w:numId="7" w16cid:durableId="1747606264">
    <w:abstractNumId w:val="13"/>
  </w:num>
  <w:num w:numId="8" w16cid:durableId="1599868511">
    <w:abstractNumId w:val="23"/>
  </w:num>
  <w:num w:numId="9" w16cid:durableId="768041708">
    <w:abstractNumId w:val="14"/>
  </w:num>
  <w:num w:numId="10" w16cid:durableId="36779002">
    <w:abstractNumId w:val="20"/>
  </w:num>
  <w:num w:numId="11" w16cid:durableId="2023509362">
    <w:abstractNumId w:val="31"/>
  </w:num>
  <w:num w:numId="12" w16cid:durableId="73473156">
    <w:abstractNumId w:val="6"/>
  </w:num>
  <w:num w:numId="13" w16cid:durableId="349570573">
    <w:abstractNumId w:val="21"/>
  </w:num>
  <w:num w:numId="14" w16cid:durableId="935865680">
    <w:abstractNumId w:val="5"/>
  </w:num>
  <w:num w:numId="15" w16cid:durableId="1121069011">
    <w:abstractNumId w:val="29"/>
  </w:num>
  <w:num w:numId="16" w16cid:durableId="789709498">
    <w:abstractNumId w:val="19"/>
  </w:num>
  <w:num w:numId="17" w16cid:durableId="1889100671">
    <w:abstractNumId w:val="27"/>
  </w:num>
  <w:num w:numId="18" w16cid:durableId="1265184888">
    <w:abstractNumId w:val="3"/>
  </w:num>
  <w:num w:numId="19" w16cid:durableId="757677992">
    <w:abstractNumId w:val="10"/>
  </w:num>
  <w:num w:numId="20" w16cid:durableId="860705863">
    <w:abstractNumId w:val="16"/>
  </w:num>
  <w:num w:numId="21" w16cid:durableId="1551728267">
    <w:abstractNumId w:val="32"/>
  </w:num>
  <w:num w:numId="22" w16cid:durableId="1387532895">
    <w:abstractNumId w:val="25"/>
  </w:num>
  <w:num w:numId="23" w16cid:durableId="930578213">
    <w:abstractNumId w:val="30"/>
  </w:num>
  <w:num w:numId="24" w16cid:durableId="706873668">
    <w:abstractNumId w:val="7"/>
  </w:num>
  <w:num w:numId="25" w16cid:durableId="964576835">
    <w:abstractNumId w:val="15"/>
  </w:num>
  <w:num w:numId="26" w16cid:durableId="1686208218">
    <w:abstractNumId w:val="11"/>
  </w:num>
  <w:num w:numId="27" w16cid:durableId="287131922">
    <w:abstractNumId w:val="22"/>
  </w:num>
  <w:num w:numId="28" w16cid:durableId="1630429278">
    <w:abstractNumId w:val="18"/>
  </w:num>
  <w:num w:numId="29" w16cid:durableId="176620376">
    <w:abstractNumId w:val="1"/>
  </w:num>
  <w:num w:numId="30" w16cid:durableId="483738065">
    <w:abstractNumId w:val="24"/>
  </w:num>
  <w:num w:numId="31" w16cid:durableId="1181241425">
    <w:abstractNumId w:val="28"/>
  </w:num>
  <w:num w:numId="32" w16cid:durableId="1405565430">
    <w:abstractNumId w:val="2"/>
  </w:num>
  <w:num w:numId="33" w16cid:durableId="134139506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島田 拓海">
    <w15:presenceInfo w15:providerId="AD" w15:userId="S::ta13-shimada@city.yokohama.lg.jp::ab2b363a-5f61-4b3d-bb0b-cf42c36a28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7"/>
  <w:drawingGridVerticalSpacing w:val="158"/>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2723"/>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2788C"/>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958"/>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072A"/>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B3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C6ED1"/>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5016"/>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0BE3"/>
    <w:rsid w:val="00A059AD"/>
    <w:rsid w:val="00A10E39"/>
    <w:rsid w:val="00A113DF"/>
    <w:rsid w:val="00A13CCD"/>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3F8E"/>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BFA"/>
    <w:rsid w:val="00E36BDF"/>
    <w:rsid w:val="00E36F89"/>
    <w:rsid w:val="00E37FD2"/>
    <w:rsid w:val="00E43A2C"/>
    <w:rsid w:val="00E4603A"/>
    <w:rsid w:val="00E4622D"/>
    <w:rsid w:val="00E5381E"/>
    <w:rsid w:val="00E548C5"/>
    <w:rsid w:val="00E552D3"/>
    <w:rsid w:val="00E56A6E"/>
    <w:rsid w:val="00E57FEA"/>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0105"/>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7C6ED1"/>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5AD1-E9B1-4856-8BEE-9E187785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581</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島田 拓海</cp:lastModifiedBy>
  <cp:revision>7</cp:revision>
  <cp:lastPrinted>2019-10-16T09:48:00Z</cp:lastPrinted>
  <dcterms:created xsi:type="dcterms:W3CDTF">2019-10-16T09:57:00Z</dcterms:created>
  <dcterms:modified xsi:type="dcterms:W3CDTF">2025-11-20T02:25:00Z</dcterms:modified>
</cp:coreProperties>
</file>