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FAFF71" w14:textId="396C7742" w:rsidR="004A2E9C" w:rsidRPr="003A2152" w:rsidRDefault="004A2E9C" w:rsidP="004A2E9C">
      <w:pPr>
        <w:ind w:firstLineChars="100" w:firstLine="210"/>
      </w:pPr>
      <w:r w:rsidRPr="003A2152">
        <w:rPr>
          <w:rFonts w:hint="eastAsia"/>
        </w:rPr>
        <w:t>様式１</w:t>
      </w:r>
      <w:r w:rsidR="00C31997" w:rsidRPr="003A2152">
        <w:rPr>
          <w:rFonts w:hint="eastAsia"/>
        </w:rPr>
        <w:t>（</w:t>
      </w:r>
      <w:r w:rsidR="00847751" w:rsidRPr="003A2152">
        <w:rPr>
          <w:rFonts w:hint="eastAsia"/>
        </w:rPr>
        <w:t>横浜市福祉保健活動拠点条例施行規則</w:t>
      </w:r>
      <w:r w:rsidR="00847751" w:rsidRPr="003A2152">
        <w:t xml:space="preserve"> 別記様式（第４条第１項））</w:t>
      </w:r>
    </w:p>
    <w:p w14:paraId="09BC23ED" w14:textId="77777777" w:rsidR="004A2E9C" w:rsidRPr="003A2152" w:rsidRDefault="004A2E9C" w:rsidP="004A2E9C">
      <w:pPr>
        <w:jc w:val="center"/>
        <w:rPr>
          <w:rFonts w:ascii="ＭＳ ゴシック" w:eastAsia="ＭＳ ゴシック" w:hAnsi="ＭＳ ゴシック"/>
          <w:sz w:val="32"/>
          <w:szCs w:val="36"/>
        </w:rPr>
      </w:pPr>
      <w:r w:rsidRPr="003A2152">
        <w:rPr>
          <w:rFonts w:ascii="ＭＳ ゴシック" w:eastAsia="ＭＳ ゴシック" w:hAnsi="ＭＳ ゴシック" w:hint="eastAsia"/>
          <w:sz w:val="32"/>
          <w:szCs w:val="36"/>
        </w:rPr>
        <w:t>指　定　申　請　書</w:t>
      </w:r>
    </w:p>
    <w:p w14:paraId="11BAF41F" w14:textId="77777777" w:rsidR="004A2E9C" w:rsidRPr="003A2152" w:rsidRDefault="004A2E9C" w:rsidP="004A2E9C">
      <w:pPr>
        <w:wordWrap w:val="0"/>
        <w:ind w:right="864"/>
      </w:pPr>
    </w:p>
    <w:p w14:paraId="4C340581" w14:textId="77777777" w:rsidR="004A2E9C" w:rsidRPr="003A2152" w:rsidRDefault="00C31997" w:rsidP="004A2E9C">
      <w:pPr>
        <w:wordWrap w:val="0"/>
        <w:jc w:val="right"/>
      </w:pPr>
      <w:r w:rsidRPr="003A2152">
        <w:rPr>
          <w:rFonts w:hint="eastAsia"/>
        </w:rPr>
        <w:t>令和</w:t>
      </w:r>
      <w:r w:rsidR="004A2E9C" w:rsidRPr="003A2152">
        <w:rPr>
          <w:rFonts w:hint="eastAsia"/>
        </w:rPr>
        <w:t xml:space="preserve">　　年　　月　　日　</w:t>
      </w:r>
    </w:p>
    <w:p w14:paraId="02C40134" w14:textId="77777777" w:rsidR="004A2E9C" w:rsidRPr="003A2152" w:rsidRDefault="00FA2363" w:rsidP="004A2E9C">
      <w:pPr>
        <w:rPr>
          <w:lang w:eastAsia="zh-CN"/>
        </w:rPr>
      </w:pPr>
      <w:r w:rsidRPr="003A2152">
        <w:rPr>
          <w:rFonts w:hint="eastAsia"/>
        </w:rPr>
        <w:t>（</w:t>
      </w:r>
      <w:r w:rsidR="004A2E9C" w:rsidRPr="003A2152">
        <w:rPr>
          <w:rFonts w:hint="eastAsia"/>
          <w:lang w:eastAsia="zh-CN"/>
        </w:rPr>
        <w:t>申請先</w:t>
      </w:r>
      <w:r w:rsidRPr="003A2152">
        <w:rPr>
          <w:rFonts w:hint="eastAsia"/>
        </w:rPr>
        <w:t>）</w:t>
      </w:r>
    </w:p>
    <w:p w14:paraId="346EEB7A" w14:textId="0EE6042D" w:rsidR="004A2E9C" w:rsidRPr="003A2152" w:rsidRDefault="004A2E9C" w:rsidP="004A2E9C">
      <w:r w:rsidRPr="003A2152">
        <w:rPr>
          <w:rFonts w:hint="eastAsia"/>
          <w:lang w:eastAsia="zh-CN"/>
        </w:rPr>
        <w:t xml:space="preserve">　横浜市</w:t>
      </w:r>
      <w:del w:id="0" w:author="島田 拓海" w:date="2025-11-17T17:06:00Z" w16du:dateUtc="2025-11-17T08:06:00Z">
        <w:r w:rsidRPr="003A2152" w:rsidDel="003A2152">
          <w:rPr>
            <w:rFonts w:hint="eastAsia"/>
            <w:rPrChange w:id="1" w:author="島田 拓海" w:date="2025-11-17T17:07:00Z" w16du:dateUtc="2025-11-17T08:07:00Z">
              <w:rPr>
                <w:rFonts w:hint="eastAsia"/>
                <w:color w:val="3333FF"/>
                <w:highlight w:val="cyan"/>
              </w:rPr>
            </w:rPrChange>
          </w:rPr>
          <w:delText>○○</w:delText>
        </w:r>
      </w:del>
      <w:ins w:id="2" w:author="島田 拓海" w:date="2025-11-17T17:06:00Z" w16du:dateUtc="2025-11-17T08:06:00Z">
        <w:r w:rsidR="003A2152" w:rsidRPr="003A2152">
          <w:rPr>
            <w:rFonts w:hint="eastAsia"/>
            <w:rPrChange w:id="3" w:author="島田 拓海" w:date="2025-11-17T17:07:00Z" w16du:dateUtc="2025-11-17T08:07:00Z">
              <w:rPr>
                <w:rFonts w:hint="eastAsia"/>
                <w:color w:val="3333FF"/>
                <w:highlight w:val="cyan"/>
              </w:rPr>
            </w:rPrChange>
          </w:rPr>
          <w:t>西</w:t>
        </w:r>
      </w:ins>
      <w:r w:rsidRPr="003A2152">
        <w:rPr>
          <w:rFonts w:hint="eastAsia"/>
          <w:lang w:eastAsia="zh-CN"/>
          <w:rPrChange w:id="4" w:author="島田 拓海" w:date="2025-11-17T17:07:00Z" w16du:dateUtc="2025-11-17T08:07:00Z">
            <w:rPr>
              <w:rFonts w:hint="eastAsia"/>
              <w:highlight w:val="cyan"/>
              <w:lang w:eastAsia="zh-CN"/>
            </w:rPr>
          </w:rPrChange>
        </w:rPr>
        <w:t>区長</w:t>
      </w:r>
    </w:p>
    <w:p w14:paraId="1E4C7B05" w14:textId="77777777" w:rsidR="004A2E9C" w:rsidRPr="003A2152" w:rsidRDefault="00FA2363" w:rsidP="00FA2363">
      <w:pPr>
        <w:ind w:left="3360" w:firstLine="840"/>
      </w:pPr>
      <w:r w:rsidRPr="003A2152">
        <w:rPr>
          <w:rFonts w:hint="eastAsia"/>
        </w:rPr>
        <w:t>（</w:t>
      </w:r>
      <w:r w:rsidR="004A2E9C" w:rsidRPr="003A2152">
        <w:rPr>
          <w:rFonts w:hint="eastAsia"/>
          <w:lang w:eastAsia="zh-CN"/>
        </w:rPr>
        <w:t>申請</w:t>
      </w:r>
      <w:r w:rsidR="004A2E9C" w:rsidRPr="003A2152">
        <w:rPr>
          <w:rFonts w:hint="eastAsia"/>
        </w:rPr>
        <w:t>者</w:t>
      </w:r>
      <w:r w:rsidRPr="003A2152">
        <w:rPr>
          <w:rFonts w:hint="eastAsia"/>
        </w:rPr>
        <w:t>）</w:t>
      </w:r>
    </w:p>
    <w:p w14:paraId="7718352C" w14:textId="77777777" w:rsidR="004A2E9C" w:rsidRPr="003A2152" w:rsidRDefault="004A2E9C" w:rsidP="004A2E9C">
      <w:r w:rsidRPr="003A2152">
        <w:rPr>
          <w:rFonts w:hint="eastAsia"/>
        </w:rPr>
        <w:tab/>
      </w:r>
      <w:r w:rsidRPr="003A2152">
        <w:rPr>
          <w:rFonts w:hint="eastAsia"/>
        </w:rPr>
        <w:tab/>
      </w:r>
      <w:r w:rsidRPr="003A2152">
        <w:rPr>
          <w:rFonts w:hint="eastAsia"/>
        </w:rPr>
        <w:tab/>
      </w:r>
      <w:r w:rsidRPr="003A2152">
        <w:rPr>
          <w:rFonts w:hint="eastAsia"/>
        </w:rPr>
        <w:tab/>
      </w:r>
      <w:r w:rsidRPr="003A2152">
        <w:rPr>
          <w:rFonts w:hint="eastAsia"/>
        </w:rPr>
        <w:tab/>
        <w:t xml:space="preserve">　所在地</w:t>
      </w:r>
      <w:r w:rsidRPr="003A2152">
        <w:rPr>
          <w:rFonts w:hint="eastAsia"/>
        </w:rPr>
        <w:tab/>
      </w:r>
    </w:p>
    <w:p w14:paraId="76BCC853" w14:textId="58C8B859" w:rsidR="004A2E9C" w:rsidRPr="003A2152" w:rsidRDefault="004A2E9C" w:rsidP="004A2E9C">
      <w:r w:rsidRPr="003A2152">
        <w:rPr>
          <w:rFonts w:hint="eastAsia"/>
        </w:rPr>
        <w:tab/>
      </w:r>
      <w:r w:rsidRPr="003A2152">
        <w:rPr>
          <w:rFonts w:hint="eastAsia"/>
        </w:rPr>
        <w:tab/>
      </w:r>
      <w:r w:rsidRPr="003A2152">
        <w:rPr>
          <w:rFonts w:hint="eastAsia"/>
        </w:rPr>
        <w:tab/>
      </w:r>
      <w:r w:rsidRPr="003A2152">
        <w:rPr>
          <w:rFonts w:hint="eastAsia"/>
        </w:rPr>
        <w:tab/>
      </w:r>
      <w:r w:rsidRPr="003A2152">
        <w:rPr>
          <w:rFonts w:hint="eastAsia"/>
        </w:rPr>
        <w:tab/>
        <w:t xml:space="preserve">　</w:t>
      </w:r>
      <w:r w:rsidR="00B750F8" w:rsidRPr="003A2152">
        <w:rPr>
          <w:rFonts w:hint="eastAsia"/>
        </w:rPr>
        <w:t>団体</w:t>
      </w:r>
      <w:r w:rsidRPr="003A2152">
        <w:rPr>
          <w:rFonts w:hint="eastAsia"/>
        </w:rPr>
        <w:t>名</w:t>
      </w:r>
      <w:r w:rsidRPr="003A2152">
        <w:rPr>
          <w:rFonts w:hint="eastAsia"/>
        </w:rPr>
        <w:tab/>
      </w:r>
    </w:p>
    <w:p w14:paraId="435E155C" w14:textId="402D0235" w:rsidR="004A2E9C" w:rsidRPr="003A2152" w:rsidRDefault="004A2E9C" w:rsidP="004A2E9C">
      <w:r w:rsidRPr="003A2152">
        <w:rPr>
          <w:rFonts w:hint="eastAsia"/>
        </w:rPr>
        <w:tab/>
      </w:r>
      <w:r w:rsidRPr="003A2152">
        <w:rPr>
          <w:rFonts w:hint="eastAsia"/>
        </w:rPr>
        <w:tab/>
      </w:r>
      <w:r w:rsidRPr="003A2152">
        <w:rPr>
          <w:rFonts w:hint="eastAsia"/>
        </w:rPr>
        <w:tab/>
      </w:r>
      <w:r w:rsidRPr="003A2152">
        <w:rPr>
          <w:rFonts w:hint="eastAsia"/>
        </w:rPr>
        <w:tab/>
      </w:r>
      <w:r w:rsidRPr="003A2152">
        <w:rPr>
          <w:rFonts w:hint="eastAsia"/>
        </w:rPr>
        <w:tab/>
        <w:t xml:space="preserve">　代表者</w:t>
      </w:r>
      <w:r w:rsidR="00176A3C" w:rsidRPr="003A2152">
        <w:rPr>
          <w:rFonts w:hint="eastAsia"/>
        </w:rPr>
        <w:t>職</w:t>
      </w:r>
      <w:r w:rsidRPr="003A2152">
        <w:rPr>
          <w:rFonts w:hint="eastAsia"/>
        </w:rPr>
        <w:t>氏名</w:t>
      </w:r>
      <w:r w:rsidRPr="003A2152">
        <w:rPr>
          <w:rFonts w:hint="eastAsia"/>
        </w:rPr>
        <w:tab/>
      </w:r>
      <w:r w:rsidRPr="003A2152">
        <w:rPr>
          <w:rFonts w:hint="eastAsia"/>
        </w:rPr>
        <w:tab/>
      </w:r>
      <w:r w:rsidRPr="003A2152">
        <w:rPr>
          <w:rFonts w:hint="eastAsia"/>
        </w:rPr>
        <w:tab/>
      </w:r>
      <w:r w:rsidRPr="003A2152">
        <w:rPr>
          <w:rFonts w:hint="eastAsia"/>
        </w:rPr>
        <w:tab/>
      </w:r>
    </w:p>
    <w:p w14:paraId="0B6631FB" w14:textId="77777777" w:rsidR="004A2E9C" w:rsidRPr="003A2152" w:rsidRDefault="004A2E9C" w:rsidP="004A2E9C"/>
    <w:p w14:paraId="6A982F91" w14:textId="53F8908F" w:rsidR="004A2E9C" w:rsidRPr="003A2152" w:rsidRDefault="004A2E9C" w:rsidP="004A2E9C">
      <w:pPr>
        <w:ind w:firstLineChars="100" w:firstLine="210"/>
      </w:pPr>
      <w:r w:rsidRPr="003A2152">
        <w:rPr>
          <w:rFonts w:hint="eastAsia"/>
        </w:rPr>
        <w:t>次の</w:t>
      </w:r>
      <w:r w:rsidR="00847751" w:rsidRPr="003A2152">
        <w:rPr>
          <w:rFonts w:hint="eastAsia"/>
        </w:rPr>
        <w:t>福祉保健活動拠点</w:t>
      </w:r>
      <w:r w:rsidRPr="003A2152">
        <w:rPr>
          <w:rFonts w:hint="eastAsia"/>
        </w:rPr>
        <w:t>の指定管理者の指定を受けたいので、申請します。</w:t>
      </w:r>
    </w:p>
    <w:p w14:paraId="6B65AF28" w14:textId="77777777" w:rsidR="004A2E9C" w:rsidRPr="003A2152" w:rsidRDefault="004A2E9C" w:rsidP="004A2E9C"/>
    <w:p w14:paraId="36FD776F" w14:textId="5107C216" w:rsidR="004A2E9C" w:rsidRPr="003A2152" w:rsidRDefault="004A2E9C" w:rsidP="004A2E9C">
      <w:pPr>
        <w:tabs>
          <w:tab w:val="left" w:pos="1944"/>
          <w:tab w:val="center" w:pos="4419"/>
        </w:tabs>
        <w:jc w:val="center"/>
      </w:pPr>
      <w:r w:rsidRPr="003A2152">
        <w:rPr>
          <w:rFonts w:hint="eastAsia"/>
        </w:rPr>
        <w:t>横浜市</w:t>
      </w:r>
      <w:ins w:id="5" w:author="島田 拓海" w:date="2025-11-17T17:07:00Z" w16du:dateUtc="2025-11-17T08:07:00Z">
        <w:r w:rsidR="003A2152" w:rsidRPr="003A2152">
          <w:rPr>
            <w:rFonts w:hint="eastAsia"/>
            <w:rPrChange w:id="6" w:author="島田 拓海" w:date="2025-11-17T17:07:00Z" w16du:dateUtc="2025-11-17T08:07:00Z">
              <w:rPr>
                <w:rFonts w:hint="eastAsia"/>
                <w:highlight w:val="cyan"/>
              </w:rPr>
            </w:rPrChange>
          </w:rPr>
          <w:t>西区</w:t>
        </w:r>
      </w:ins>
      <w:del w:id="7" w:author="島田 拓海" w:date="2025-11-17T17:06:00Z" w16du:dateUtc="2025-11-17T08:06:00Z">
        <w:r w:rsidRPr="003A2152" w:rsidDel="003A2152">
          <w:rPr>
            <w:rFonts w:hint="eastAsia"/>
            <w:color w:val="3333FF"/>
            <w:rPrChange w:id="8" w:author="島田 拓海" w:date="2025-11-17T17:07:00Z" w16du:dateUtc="2025-11-17T08:07:00Z">
              <w:rPr>
                <w:rFonts w:hint="eastAsia"/>
                <w:color w:val="3333FF"/>
                <w:highlight w:val="cyan"/>
              </w:rPr>
            </w:rPrChange>
          </w:rPr>
          <w:delText>○○</w:delText>
        </w:r>
        <w:r w:rsidR="00847751" w:rsidRPr="003A2152" w:rsidDel="003A2152">
          <w:rPr>
            <w:rFonts w:hint="eastAsia"/>
            <w:rPrChange w:id="9" w:author="島田 拓海" w:date="2025-11-17T17:07:00Z" w16du:dateUtc="2025-11-17T08:07:00Z">
              <w:rPr>
                <w:rFonts w:hint="eastAsia"/>
                <w:highlight w:val="cyan"/>
              </w:rPr>
            </w:rPrChange>
          </w:rPr>
          <w:delText>区</w:delText>
        </w:r>
      </w:del>
      <w:r w:rsidR="00847751" w:rsidRPr="003A2152">
        <w:rPr>
          <w:rFonts w:hint="eastAsia"/>
        </w:rPr>
        <w:t>福祉保健活動拠点</w:t>
      </w:r>
    </w:p>
    <w:p w14:paraId="34DBB85D" w14:textId="77777777" w:rsidR="004A2E9C" w:rsidRPr="003A2152" w:rsidRDefault="004A2E9C" w:rsidP="004A2E9C"/>
    <w:p w14:paraId="6C3C95DC" w14:textId="77777777" w:rsidR="004A2E9C" w:rsidRPr="003A2152" w:rsidRDefault="004A2E9C" w:rsidP="004A2E9C"/>
    <w:p w14:paraId="6B4DFD19" w14:textId="77777777" w:rsidR="004A2E9C" w:rsidRPr="003A2152" w:rsidRDefault="004A2E9C" w:rsidP="004A2E9C">
      <w:pPr>
        <w:spacing w:after="240"/>
      </w:pPr>
      <w:r w:rsidRPr="003A2152">
        <w:rPr>
          <w:rFonts w:hint="eastAsia"/>
        </w:rPr>
        <w:t>（注意）申請に際しては、次の書類を添付してください。</w:t>
      </w:r>
    </w:p>
    <w:p w14:paraId="29F3A2BE" w14:textId="77777777" w:rsidR="004A2E9C" w:rsidRPr="003A2152" w:rsidRDefault="004A2E9C" w:rsidP="004A2E9C">
      <w:pPr>
        <w:spacing w:afterLines="50" w:after="180"/>
        <w:ind w:firstLineChars="100" w:firstLine="210"/>
      </w:pPr>
      <w:r w:rsidRPr="003A2152">
        <w:rPr>
          <w:rFonts w:hint="eastAsia"/>
        </w:rPr>
        <w:t>１　事業計画書</w:t>
      </w:r>
    </w:p>
    <w:p w14:paraId="02B713D7" w14:textId="39A7D2AF" w:rsidR="004A2E9C" w:rsidRPr="003A2152" w:rsidRDefault="004A2E9C" w:rsidP="004A2E9C">
      <w:pPr>
        <w:spacing w:afterLines="50" w:after="180"/>
      </w:pPr>
      <w:r w:rsidRPr="003A2152">
        <w:rPr>
          <w:rFonts w:hint="eastAsia"/>
        </w:rPr>
        <w:t xml:space="preserve">　２　定款</w:t>
      </w:r>
      <w:r w:rsidR="00847751" w:rsidRPr="003A2152">
        <w:rPr>
          <w:rFonts w:hint="eastAsia"/>
        </w:rPr>
        <w:t>、規約</w:t>
      </w:r>
      <w:r w:rsidRPr="003A2152">
        <w:rPr>
          <w:rFonts w:hint="eastAsia"/>
        </w:rPr>
        <w:t>その他これに</w:t>
      </w:r>
      <w:r w:rsidR="00C30A80" w:rsidRPr="003A2152">
        <w:rPr>
          <w:rFonts w:hint="eastAsia"/>
        </w:rPr>
        <w:t>類する</w:t>
      </w:r>
      <w:r w:rsidRPr="003A2152">
        <w:rPr>
          <w:rFonts w:hint="eastAsia"/>
        </w:rPr>
        <w:t>書類</w:t>
      </w:r>
    </w:p>
    <w:p w14:paraId="4480D727" w14:textId="57A5CD7D" w:rsidR="004A2E9C" w:rsidRPr="003A2152" w:rsidRDefault="004A2E9C" w:rsidP="004A2E9C">
      <w:pPr>
        <w:spacing w:afterLines="50" w:after="180"/>
      </w:pPr>
      <w:r w:rsidRPr="003A2152">
        <w:rPr>
          <w:rFonts w:hint="eastAsia"/>
        </w:rPr>
        <w:t xml:space="preserve">　３　</w:t>
      </w:r>
      <w:r w:rsidR="004D0118" w:rsidRPr="003A2152">
        <w:rPr>
          <w:rFonts w:hint="eastAsia"/>
        </w:rPr>
        <w:t>法人</w:t>
      </w:r>
      <w:r w:rsidR="006E57A8" w:rsidRPr="003A2152">
        <w:rPr>
          <w:rFonts w:hint="eastAsia"/>
        </w:rPr>
        <w:t>にあたっては、当該法人</w:t>
      </w:r>
      <w:r w:rsidRPr="003A2152">
        <w:rPr>
          <w:rFonts w:hint="eastAsia"/>
        </w:rPr>
        <w:t>の登記事項証明書</w:t>
      </w:r>
    </w:p>
    <w:p w14:paraId="1DCAC7EB" w14:textId="77777777" w:rsidR="004A2E9C" w:rsidRPr="003A2152" w:rsidRDefault="004A2E9C" w:rsidP="004A2E9C">
      <w:pPr>
        <w:spacing w:afterLines="50" w:after="180"/>
        <w:ind w:leftChars="100" w:left="420" w:hangingChars="100" w:hanging="210"/>
      </w:pPr>
      <w:r w:rsidRPr="003A2152">
        <w:rPr>
          <w:rFonts w:hint="eastAsia"/>
        </w:rPr>
        <w:t>４　指定申請書を提出する日の属する事業年度の収支予算書及び事業計画書並びに前事業年度の収支計算書及び事業報告書</w:t>
      </w:r>
    </w:p>
    <w:p w14:paraId="07643733" w14:textId="7F24C2F2" w:rsidR="004A2E9C" w:rsidRPr="003A2152" w:rsidRDefault="004A2E9C" w:rsidP="004A2E9C">
      <w:pPr>
        <w:spacing w:afterLines="50" w:after="180"/>
      </w:pPr>
      <w:r w:rsidRPr="003A2152">
        <w:rPr>
          <w:rFonts w:hint="eastAsia"/>
        </w:rPr>
        <w:t xml:space="preserve">　５　当該</w:t>
      </w:r>
      <w:r w:rsidR="00847751" w:rsidRPr="003A2152">
        <w:rPr>
          <w:rFonts w:hint="eastAsia"/>
        </w:rPr>
        <w:t>拠点の</w:t>
      </w:r>
      <w:r w:rsidRPr="003A2152">
        <w:rPr>
          <w:rFonts w:hint="eastAsia"/>
        </w:rPr>
        <w:t>管理に関する業務の収支予算書</w:t>
      </w:r>
    </w:p>
    <w:p w14:paraId="7EBB525F" w14:textId="3AFED77F" w:rsidR="00847751" w:rsidRPr="003A2152" w:rsidRDefault="004A2E9C" w:rsidP="004A2E9C">
      <w:pPr>
        <w:spacing w:afterLines="50" w:after="180"/>
      </w:pPr>
      <w:r w:rsidRPr="003A2152">
        <w:rPr>
          <w:rFonts w:hint="eastAsia"/>
        </w:rPr>
        <w:t xml:space="preserve">　６　</w:t>
      </w:r>
      <w:r w:rsidR="00847751" w:rsidRPr="003A2152">
        <w:rPr>
          <w:rFonts w:hint="eastAsia"/>
        </w:rPr>
        <w:t>福祉活動及び保健活動の実績報告書</w:t>
      </w:r>
    </w:p>
    <w:p w14:paraId="2AA6552D" w14:textId="4346819F" w:rsidR="004A2E9C" w:rsidRPr="003A2152" w:rsidRDefault="00847751" w:rsidP="00847751">
      <w:pPr>
        <w:spacing w:afterLines="50" w:after="180"/>
        <w:ind w:firstLineChars="100" w:firstLine="210"/>
      </w:pPr>
      <w:r w:rsidRPr="003A2152">
        <w:rPr>
          <w:rFonts w:hint="eastAsia"/>
        </w:rPr>
        <w:t xml:space="preserve">７　</w:t>
      </w:r>
      <w:r w:rsidR="004A2E9C" w:rsidRPr="003A2152">
        <w:rPr>
          <w:rFonts w:hint="eastAsia"/>
        </w:rPr>
        <w:t>その他区長が必要と認めるもの</w:t>
      </w:r>
    </w:p>
    <w:p w14:paraId="4A1E7B49" w14:textId="77777777" w:rsidR="004A2E9C" w:rsidRPr="003A2152" w:rsidRDefault="004A2E9C" w:rsidP="004A2E9C"/>
    <w:p w14:paraId="0E6C747E" w14:textId="273B7068" w:rsidR="004A2E9C" w:rsidRPr="003A2152" w:rsidRDefault="004A2E9C" w:rsidP="004A2E9C"/>
    <w:p w14:paraId="2E54094B" w14:textId="77777777" w:rsidR="003105CD" w:rsidRPr="003A2152" w:rsidRDefault="003105CD" w:rsidP="004A2E9C"/>
    <w:p w14:paraId="71BDB87F" w14:textId="77777777" w:rsidR="004A2E9C" w:rsidRPr="003A2152" w:rsidRDefault="004A2E9C" w:rsidP="004A2E9C"/>
    <w:p w14:paraId="165BDF38" w14:textId="77777777" w:rsidR="004A2E9C" w:rsidRPr="003A2152" w:rsidRDefault="004A2E9C" w:rsidP="004A2E9C"/>
    <w:p w14:paraId="5778E242" w14:textId="77777777" w:rsidR="004A2E9C" w:rsidRPr="004A2E9C" w:rsidRDefault="004A2E9C" w:rsidP="004A2E9C">
      <w:pPr>
        <w:jc w:val="right"/>
      </w:pPr>
      <w:r w:rsidRPr="003A2152">
        <w:rPr>
          <w:rFonts w:hint="eastAsia"/>
        </w:rPr>
        <w:t xml:space="preserve"> (A4)</w:t>
      </w:r>
    </w:p>
    <w:p w14:paraId="03BEDC84" w14:textId="09BC51E9" w:rsidR="00EB67B8" w:rsidRPr="00285196" w:rsidRDefault="00EB67B8" w:rsidP="00D438B7"/>
    <w:sectPr w:rsidR="00EB67B8" w:rsidRPr="00285196" w:rsidSect="00D438B7">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島田 拓海">
    <w15:presenceInfo w15:providerId="AD" w15:userId="S::ta13-shimada@city.yokohama.lg.jp::ab2b363a-5f61-4b3d-bb0b-cf42c36a28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clean"/>
  <w:revisionView w:markup="0"/>
  <w:trackRevisions/>
  <w:defaultTabStop w:val="840"/>
  <w:drawingGridHorizontalSpacing w:val="105"/>
  <w:displayHorizontalDrawingGridEvery w:val="0"/>
  <w:displayVerticalDrawingGridEvery w:val="2"/>
  <w:characterSpacingControl w:val="compressPunctuation"/>
  <w:hdrShapeDefaults>
    <o:shapedefaults v:ext="edit" spidmax="215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36278"/>
    <w:rsid w:val="00343001"/>
    <w:rsid w:val="00355E4E"/>
    <w:rsid w:val="00365427"/>
    <w:rsid w:val="003748B9"/>
    <w:rsid w:val="00386AEE"/>
    <w:rsid w:val="003947E4"/>
    <w:rsid w:val="003A0069"/>
    <w:rsid w:val="003A2152"/>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0118"/>
    <w:rsid w:val="004D61A5"/>
    <w:rsid w:val="004E0E08"/>
    <w:rsid w:val="004E79A2"/>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935AB"/>
    <w:rsid w:val="006A452D"/>
    <w:rsid w:val="006A51EF"/>
    <w:rsid w:val="006B7205"/>
    <w:rsid w:val="006D2020"/>
    <w:rsid w:val="006E1E95"/>
    <w:rsid w:val="006E26AB"/>
    <w:rsid w:val="006E57A8"/>
    <w:rsid w:val="006F1B25"/>
    <w:rsid w:val="006F1B68"/>
    <w:rsid w:val="006F51C7"/>
    <w:rsid w:val="007004A4"/>
    <w:rsid w:val="00703EAE"/>
    <w:rsid w:val="00706660"/>
    <w:rsid w:val="0071151A"/>
    <w:rsid w:val="007143C4"/>
    <w:rsid w:val="00721991"/>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391C"/>
    <w:rsid w:val="00836989"/>
    <w:rsid w:val="0083794E"/>
    <w:rsid w:val="00840D96"/>
    <w:rsid w:val="00843957"/>
    <w:rsid w:val="00843AD1"/>
    <w:rsid w:val="0084775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CF7C4A"/>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3F8E"/>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6D2"/>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41">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paragraph" w:styleId="af1">
    <w:name w:val="Revision"/>
    <w:hidden/>
    <w:uiPriority w:val="99"/>
    <w:semiHidden/>
    <w:rsid w:val="004D01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235ACB1-6048-45D8-B626-659941C49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島田 拓海</cp:lastModifiedBy>
  <cp:revision>52</cp:revision>
  <cp:lastPrinted>2019-10-29T06:34:00Z</cp:lastPrinted>
  <dcterms:created xsi:type="dcterms:W3CDTF">2021-11-16T07:17:00Z</dcterms:created>
  <dcterms:modified xsi:type="dcterms:W3CDTF">2025-11-17T08:07:00Z</dcterms:modified>
</cp:coreProperties>
</file>