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25332F" w:rsidP="007B045F">
            <w:pPr>
              <w:jc w:val="center"/>
              <w:rPr>
                <w:color w:val="000000" w:themeColor="text1"/>
              </w:rPr>
            </w:pPr>
            <w:ins w:id="0" w:author="谷 翔太" w:date="2022-05-16T14:35:00Z">
              <w:r>
                <w:rPr>
                  <w:rFonts w:hint="eastAsia"/>
                  <w:color w:val="000000" w:themeColor="text1"/>
                </w:rPr>
                <w:t>５</w:t>
              </w:r>
            </w:ins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5332F" w:rsidP="007B045F">
            <w:pPr>
              <w:jc w:val="center"/>
              <w:rPr>
                <w:color w:val="000000" w:themeColor="text1"/>
              </w:rPr>
            </w:pPr>
            <w:ins w:id="1" w:author="谷 翔太" w:date="2022-05-16T14:35:00Z">
              <w:r>
                <w:rPr>
                  <w:rFonts w:hint="eastAsia"/>
                  <w:color w:val="000000" w:themeColor="text1"/>
                </w:rPr>
                <w:t>６</w:t>
              </w:r>
            </w:ins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5332F" w:rsidP="007B045F">
            <w:pPr>
              <w:jc w:val="center"/>
              <w:rPr>
                <w:color w:val="000000" w:themeColor="text1"/>
              </w:rPr>
            </w:pPr>
            <w:ins w:id="2" w:author="谷 翔太" w:date="2022-05-16T14:35:00Z">
              <w:r>
                <w:rPr>
                  <w:rFonts w:hint="eastAsia"/>
                  <w:color w:val="000000" w:themeColor="text1"/>
                </w:rPr>
                <w:t>７</w:t>
              </w:r>
            </w:ins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5332F" w:rsidP="007B045F">
            <w:pPr>
              <w:jc w:val="center"/>
              <w:rPr>
                <w:color w:val="000000" w:themeColor="text1"/>
              </w:rPr>
            </w:pPr>
            <w:ins w:id="3" w:author="谷 翔太" w:date="2022-05-16T14:35:00Z">
              <w:r>
                <w:rPr>
                  <w:rFonts w:hint="eastAsia"/>
                  <w:color w:val="000000" w:themeColor="text1"/>
                </w:rPr>
                <w:t>８</w:t>
              </w:r>
            </w:ins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5332F" w:rsidP="007B045F">
            <w:pPr>
              <w:jc w:val="center"/>
              <w:rPr>
                <w:color w:val="000000" w:themeColor="text1"/>
              </w:rPr>
            </w:pPr>
            <w:ins w:id="4" w:author="谷 翔太" w:date="2022-05-16T14:35:00Z">
              <w:r>
                <w:rPr>
                  <w:rFonts w:hint="eastAsia"/>
                  <w:color w:val="000000" w:themeColor="text1"/>
                </w:rPr>
                <w:t>９</w:t>
              </w:r>
            </w:ins>
            <w:bookmarkStart w:id="5" w:name="_GoBack"/>
            <w:bookmarkEnd w:id="5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谷 翔太">
    <w15:presenceInfo w15:providerId="AD" w15:userId="S-1-5-21-1886169037-697132945-400449928-2033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5332F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02E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588A-14BE-4910-A940-BE919D30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谷 翔太</cp:lastModifiedBy>
  <cp:revision>9</cp:revision>
  <cp:lastPrinted>2018-01-19T04:37:00Z</cp:lastPrinted>
  <dcterms:created xsi:type="dcterms:W3CDTF">2018-01-26T06:57:00Z</dcterms:created>
  <dcterms:modified xsi:type="dcterms:W3CDTF">2022-05-27T07:31:00Z</dcterms:modified>
</cp:coreProperties>
</file>