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BD6" w:rsidRPr="001F715C" w:rsidRDefault="00793BD6" w:rsidP="00793BD6">
      <w:pPr>
        <w:jc w:val="right"/>
        <w:rPr>
          <w:rFonts w:ascii="BIZ UDゴシック" w:eastAsia="BIZ UDゴシック" w:hAnsi="BIZ UDゴシック"/>
          <w:sz w:val="24"/>
          <w:rPrChange w:id="0" w:author="中野 正信" w:date="2023-03-16T15:08:00Z">
            <w:rPr>
              <w:rFonts w:ascii="ＭＳ ゴシック" w:eastAsia="ＭＳ ゴシック" w:hAnsi="ＭＳ ゴシック"/>
              <w:sz w:val="24"/>
            </w:rPr>
          </w:rPrChange>
        </w:rPr>
      </w:pPr>
      <w:r w:rsidRPr="001F715C">
        <w:rPr>
          <w:rFonts w:ascii="BIZ UDゴシック" w:eastAsia="BIZ UDゴシック" w:hAnsi="BIZ UDゴシック" w:hint="eastAsia"/>
          <w:sz w:val="24"/>
          <w:rPrChange w:id="1" w:author="中野 正信" w:date="2023-03-16T15:08:00Z">
            <w:rPr>
              <w:rFonts w:ascii="ＭＳ ゴシック" w:eastAsia="ＭＳ ゴシック" w:hAnsi="ＭＳ ゴシック" w:hint="eastAsia"/>
              <w:sz w:val="24"/>
            </w:rPr>
          </w:rPrChange>
        </w:rPr>
        <w:t>（様式</w:t>
      </w:r>
      <w:r w:rsidR="00FC3B3A" w:rsidRPr="001F715C">
        <w:rPr>
          <w:rFonts w:ascii="BIZ UDゴシック" w:eastAsia="BIZ UDゴシック" w:hAnsi="BIZ UDゴシック" w:hint="eastAsia"/>
          <w:sz w:val="24"/>
          <w:rPrChange w:id="2" w:author="中野 正信" w:date="2023-03-16T15:08:00Z">
            <w:rPr>
              <w:rFonts w:ascii="ＭＳ ゴシック" w:eastAsia="ＭＳ ゴシック" w:hAnsi="ＭＳ ゴシック" w:hint="eastAsia"/>
              <w:sz w:val="24"/>
            </w:rPr>
          </w:rPrChange>
        </w:rPr>
        <w:t>10</w:t>
      </w:r>
      <w:r w:rsidRPr="001F715C">
        <w:rPr>
          <w:rFonts w:ascii="BIZ UDゴシック" w:eastAsia="BIZ UDゴシック" w:hAnsi="BIZ UDゴシック" w:hint="eastAsia"/>
          <w:sz w:val="24"/>
          <w:rPrChange w:id="3" w:author="中野 正信" w:date="2023-03-16T15:08:00Z">
            <w:rPr>
              <w:rFonts w:ascii="ＭＳ ゴシック" w:eastAsia="ＭＳ ゴシック" w:hAnsi="ＭＳ ゴシック" w:hint="eastAsia"/>
              <w:sz w:val="24"/>
            </w:rPr>
          </w:rPrChange>
        </w:rPr>
        <w:t>）</w:t>
      </w:r>
    </w:p>
    <w:p w:rsidR="00793BD6" w:rsidRPr="001F715C" w:rsidRDefault="00793BD6" w:rsidP="00793BD6">
      <w:pPr>
        <w:rPr>
          <w:rFonts w:ascii="BIZ UDゴシック" w:eastAsia="BIZ UDゴシック" w:hAnsi="BIZ UDゴシック"/>
          <w:rPrChange w:id="4" w:author="中野 正信" w:date="2023-03-16T15:08:00Z">
            <w:rPr>
              <w:rFonts w:ascii="ＭＳ ゴシック" w:eastAsia="ＭＳ ゴシック" w:hAnsi="ＭＳ ゴシック"/>
            </w:rPr>
          </w:rPrChange>
        </w:rPr>
      </w:pPr>
    </w:p>
    <w:p w:rsidR="00793BD6" w:rsidRPr="001F715C" w:rsidRDefault="00793BD6" w:rsidP="00793BD6">
      <w:pPr>
        <w:adjustRightInd w:val="0"/>
        <w:snapToGrid w:val="0"/>
        <w:spacing w:line="240" w:lineRule="atLeast"/>
        <w:jc w:val="center"/>
        <w:rPr>
          <w:rFonts w:ascii="BIZ UDゴシック" w:eastAsia="BIZ UDゴシック" w:hAnsi="BIZ UDゴシック"/>
          <w:sz w:val="36"/>
          <w:szCs w:val="36"/>
          <w:rPrChange w:id="5" w:author="中野 正信" w:date="2023-03-16T15:08:00Z">
            <w:rPr>
              <w:rFonts w:ascii="ＭＳ ゴシック" w:eastAsia="ＭＳ ゴシック"/>
              <w:sz w:val="36"/>
              <w:szCs w:val="36"/>
            </w:rPr>
          </w:rPrChange>
        </w:rPr>
      </w:pPr>
      <w:r w:rsidRPr="001F715C">
        <w:rPr>
          <w:rFonts w:ascii="BIZ UDゴシック" w:eastAsia="BIZ UDゴシック" w:hAnsi="BIZ UDゴシック" w:hint="eastAsia"/>
          <w:sz w:val="36"/>
          <w:szCs w:val="36"/>
          <w:rPrChange w:id="6" w:author="中野 正信" w:date="2023-03-16T15:08:00Z">
            <w:rPr>
              <w:rFonts w:ascii="ＭＳ ゴシック" w:eastAsia="ＭＳ ゴシック" w:hint="eastAsia"/>
              <w:sz w:val="36"/>
              <w:szCs w:val="36"/>
            </w:rPr>
          </w:rPrChange>
        </w:rPr>
        <w:t>共同事業体の結成に関する申請書</w:t>
      </w:r>
    </w:p>
    <w:p w:rsidR="00793BD6" w:rsidRPr="00850724" w:rsidRDefault="00793BD6" w:rsidP="00793BD6">
      <w:pPr>
        <w:adjustRightInd w:val="0"/>
        <w:snapToGrid w:val="0"/>
        <w:spacing w:line="240" w:lineRule="atLeast"/>
        <w:rPr>
          <w:sz w:val="16"/>
          <w:szCs w:val="16"/>
        </w:rPr>
      </w:pPr>
    </w:p>
    <w:p w:rsidR="00793BD6" w:rsidRPr="001F715C" w:rsidRDefault="00793BD6" w:rsidP="00793BD6">
      <w:pPr>
        <w:adjustRightInd w:val="0"/>
        <w:spacing w:line="240" w:lineRule="atLeast"/>
        <w:rPr>
          <w:rFonts w:ascii="BIZ UD明朝 Medium" w:eastAsia="BIZ UD明朝 Medium" w:hAnsi="BIZ UD明朝 Medium"/>
          <w:sz w:val="24"/>
          <w:rPrChange w:id="7" w:author="中野 正信" w:date="2023-03-16T15:09:00Z">
            <w:rPr>
              <w:sz w:val="24"/>
            </w:rPr>
          </w:rPrChange>
        </w:rPr>
      </w:pPr>
      <w:smartTag w:uri="schemas-MSNCTYST-com/MSNCTYST" w:element="MSNCTYST">
        <w:smartTagPr>
          <w:attr w:name="AddressList" w:val="14:神奈川県横浜市;"/>
          <w:attr w:name="Address" w:val="横浜市"/>
        </w:smartTagPr>
        <w:r w:rsidRPr="001F715C">
          <w:rPr>
            <w:rFonts w:ascii="BIZ UD明朝 Medium" w:eastAsia="BIZ UD明朝 Medium" w:hAnsi="BIZ UD明朝 Medium" w:hint="eastAsia"/>
            <w:sz w:val="24"/>
            <w:rPrChange w:id="8" w:author="中野 正信" w:date="2023-03-16T15:09:00Z">
              <w:rPr>
                <w:rFonts w:hint="eastAsia"/>
                <w:sz w:val="24"/>
              </w:rPr>
            </w:rPrChange>
          </w:rPr>
          <w:t>横浜市</w:t>
        </w:r>
      </w:smartTag>
      <w:del w:id="9" w:author="中野 正信" w:date="2023-03-10T11:35:00Z">
        <w:r w:rsidRPr="001F715C" w:rsidDel="00D50E6A">
          <w:rPr>
            <w:rFonts w:ascii="BIZ UD明朝 Medium" w:eastAsia="BIZ UD明朝 Medium" w:hAnsi="BIZ UD明朝 Medium" w:hint="eastAsia"/>
            <w:sz w:val="24"/>
            <w:rPrChange w:id="10" w:author="中野 正信" w:date="2023-03-16T15:09:00Z">
              <w:rPr>
                <w:rFonts w:hint="eastAsia"/>
                <w:sz w:val="24"/>
              </w:rPr>
            </w:rPrChange>
          </w:rPr>
          <w:delText>○○</w:delText>
        </w:r>
      </w:del>
      <w:ins w:id="11" w:author="中野 正信" w:date="2023-03-10T11:35:00Z">
        <w:r w:rsidR="00D50E6A" w:rsidRPr="001F715C">
          <w:rPr>
            <w:rFonts w:ascii="BIZ UD明朝 Medium" w:eastAsia="BIZ UD明朝 Medium" w:hAnsi="BIZ UD明朝 Medium" w:hint="eastAsia"/>
            <w:sz w:val="24"/>
            <w:rPrChange w:id="12" w:author="中野 正信" w:date="2023-03-16T15:09:00Z">
              <w:rPr>
                <w:rFonts w:hint="eastAsia"/>
                <w:sz w:val="24"/>
              </w:rPr>
            </w:rPrChange>
          </w:rPr>
          <w:t>金沢</w:t>
        </w:r>
      </w:ins>
      <w:r w:rsidRPr="001F715C">
        <w:rPr>
          <w:rFonts w:ascii="BIZ UD明朝 Medium" w:eastAsia="BIZ UD明朝 Medium" w:hAnsi="BIZ UD明朝 Medium" w:hint="eastAsia"/>
          <w:sz w:val="24"/>
          <w:rPrChange w:id="13" w:author="中野 正信" w:date="2023-03-16T15:09:00Z">
            <w:rPr>
              <w:rFonts w:hint="eastAsia"/>
              <w:sz w:val="24"/>
            </w:rPr>
          </w:rPrChange>
        </w:rPr>
        <w:t>区長</w:t>
      </w:r>
    </w:p>
    <w:p w:rsidR="00793BD6" w:rsidRPr="001F715C" w:rsidRDefault="00793BD6" w:rsidP="00793BD6">
      <w:pPr>
        <w:ind w:firstLineChars="1100" w:firstLine="2684"/>
        <w:rPr>
          <w:rFonts w:ascii="BIZ UD明朝 Medium" w:eastAsia="BIZ UD明朝 Medium" w:hAnsi="BIZ UD明朝 Medium"/>
          <w:sz w:val="24"/>
          <w:rPrChange w:id="14" w:author="中野 正信" w:date="2023-03-16T15:09:00Z">
            <w:rPr>
              <w:sz w:val="24"/>
            </w:rPr>
          </w:rPrChange>
        </w:rPr>
      </w:pPr>
    </w:p>
    <w:p w:rsidR="00793BD6" w:rsidRPr="001F715C" w:rsidRDefault="00793BD6" w:rsidP="00793BD6">
      <w:pPr>
        <w:ind w:firstLineChars="1000" w:firstLine="2440"/>
        <w:rPr>
          <w:rFonts w:ascii="BIZ UD明朝 Medium" w:eastAsia="BIZ UD明朝 Medium" w:hAnsi="BIZ UD明朝 Medium"/>
          <w:sz w:val="24"/>
          <w:rPrChange w:id="15" w:author="中野 正信" w:date="2023-03-16T15:09:00Z">
            <w:rPr>
              <w:sz w:val="24"/>
            </w:rPr>
          </w:rPrChange>
        </w:rPr>
      </w:pPr>
      <w:r w:rsidRPr="001F715C">
        <w:rPr>
          <w:rFonts w:ascii="BIZ UD明朝 Medium" w:eastAsia="BIZ UD明朝 Medium" w:hAnsi="BIZ UD明朝 Medium" w:hint="eastAsia"/>
          <w:sz w:val="24"/>
          <w:rPrChange w:id="16" w:author="中野 正信" w:date="2023-03-16T15:09:00Z">
            <w:rPr>
              <w:rFonts w:hint="eastAsia"/>
              <w:sz w:val="24"/>
            </w:rPr>
          </w:rPrChange>
        </w:rPr>
        <w:t>共同事業体の名称</w:t>
      </w:r>
      <w:r w:rsidR="00850724" w:rsidRPr="001F715C">
        <w:rPr>
          <w:rFonts w:ascii="BIZ UD明朝 Medium" w:eastAsia="BIZ UD明朝 Medium" w:hAnsi="BIZ UD明朝 Medium" w:hint="eastAsia"/>
          <w:sz w:val="24"/>
          <w:rPrChange w:id="17" w:author="中野 正信" w:date="2023-03-16T15:09:00Z">
            <w:rPr>
              <w:rFonts w:hint="eastAsia"/>
              <w:sz w:val="24"/>
            </w:rPr>
          </w:rPrChange>
        </w:rPr>
        <w:t xml:space="preserve">　</w:t>
      </w:r>
      <w:r w:rsidRPr="001F715C">
        <w:rPr>
          <w:rFonts w:ascii="BIZ UD明朝 Medium" w:eastAsia="BIZ UD明朝 Medium" w:hAnsi="BIZ UD明朝 Medium" w:hint="eastAsia"/>
          <w:sz w:val="24"/>
          <w:rPrChange w:id="18" w:author="中野 正信" w:date="2023-03-16T15:09:00Z">
            <w:rPr>
              <w:rFonts w:hint="eastAsia"/>
              <w:sz w:val="24"/>
            </w:rPr>
          </w:rPrChange>
        </w:rPr>
        <w:t xml:space="preserve">　　　　　　　　　　　　　　　　　　　　</w:t>
      </w:r>
    </w:p>
    <w:p w:rsidR="00793BD6" w:rsidRPr="001F715C" w:rsidRDefault="00793BD6" w:rsidP="00793BD6">
      <w:pPr>
        <w:spacing w:line="360" w:lineRule="auto"/>
        <w:ind w:firstLineChars="1000" w:firstLine="2440"/>
        <w:rPr>
          <w:rFonts w:ascii="BIZ UD明朝 Medium" w:eastAsia="BIZ UD明朝 Medium" w:hAnsi="BIZ UD明朝 Medium"/>
          <w:sz w:val="24"/>
          <w:rPrChange w:id="19" w:author="中野 正信" w:date="2023-03-16T15:09:00Z">
            <w:rPr>
              <w:sz w:val="24"/>
            </w:rPr>
          </w:rPrChange>
        </w:rPr>
      </w:pPr>
      <w:r w:rsidRPr="001F715C">
        <w:rPr>
          <w:rFonts w:ascii="BIZ UD明朝 Medium" w:eastAsia="BIZ UD明朝 Medium" w:hAnsi="BIZ UD明朝 Medium" w:hint="eastAsia"/>
          <w:sz w:val="24"/>
          <w:rPrChange w:id="20" w:author="中野 正信" w:date="2023-03-16T15:09:00Z">
            <w:rPr>
              <w:rFonts w:hint="eastAsia"/>
              <w:sz w:val="24"/>
            </w:rPr>
          </w:rPrChange>
        </w:rPr>
        <w:t>共同事業体代表</w:t>
      </w:r>
      <w:r w:rsidR="00770BC9" w:rsidRPr="001F715C">
        <w:rPr>
          <w:rFonts w:ascii="BIZ UD明朝 Medium" w:eastAsia="BIZ UD明朝 Medium" w:hAnsi="BIZ UD明朝 Medium" w:hint="eastAsia"/>
          <w:sz w:val="24"/>
          <w:rPrChange w:id="21" w:author="中野 正信" w:date="2023-03-16T15:09:00Z">
            <w:rPr>
              <w:rFonts w:hint="eastAsia"/>
              <w:sz w:val="24"/>
            </w:rPr>
          </w:rPrChange>
        </w:rPr>
        <w:t>団体</w:t>
      </w:r>
      <w:r w:rsidRPr="001F715C">
        <w:rPr>
          <w:rFonts w:ascii="BIZ UD明朝 Medium" w:eastAsia="BIZ UD明朝 Medium" w:hAnsi="BIZ UD明朝 Medium" w:hint="eastAsia"/>
          <w:sz w:val="24"/>
          <w:rPrChange w:id="22" w:author="中野 正信" w:date="2023-03-16T15:09:00Z">
            <w:rPr>
              <w:rFonts w:hint="eastAsia"/>
              <w:sz w:val="24"/>
            </w:rPr>
          </w:rPrChange>
        </w:rPr>
        <w:t xml:space="preserve">　所在地</w:t>
      </w:r>
    </w:p>
    <w:p w:rsidR="00793BD6" w:rsidRPr="001F715C" w:rsidRDefault="00793BD6" w:rsidP="00793BD6">
      <w:pPr>
        <w:spacing w:line="360" w:lineRule="auto"/>
        <w:rPr>
          <w:rFonts w:ascii="BIZ UD明朝 Medium" w:eastAsia="BIZ UD明朝 Medium" w:hAnsi="BIZ UD明朝 Medium"/>
          <w:sz w:val="24"/>
          <w:rPrChange w:id="23" w:author="中野 正信" w:date="2023-03-16T15:09:00Z">
            <w:rPr>
              <w:sz w:val="24"/>
            </w:rPr>
          </w:rPrChange>
        </w:rPr>
      </w:pPr>
      <w:r w:rsidRPr="001F715C">
        <w:rPr>
          <w:rFonts w:ascii="BIZ UD明朝 Medium" w:eastAsia="BIZ UD明朝 Medium" w:hAnsi="BIZ UD明朝 Medium" w:hint="eastAsia"/>
          <w:sz w:val="24"/>
          <w:rPrChange w:id="24" w:author="中野 正信" w:date="2023-03-16T15:09:00Z">
            <w:rPr>
              <w:rFonts w:hint="eastAsia"/>
              <w:sz w:val="24"/>
            </w:rPr>
          </w:rPrChange>
        </w:rPr>
        <w:t xml:space="preserve">　　　　　　　　　　　　　　　　　　　</w:t>
      </w:r>
      <w:r w:rsidR="00850724" w:rsidRPr="001F715C">
        <w:rPr>
          <w:rFonts w:ascii="BIZ UD明朝 Medium" w:eastAsia="BIZ UD明朝 Medium" w:hAnsi="BIZ UD明朝 Medium" w:hint="eastAsia"/>
          <w:sz w:val="24"/>
          <w:rPrChange w:id="25" w:author="中野 正信" w:date="2023-03-16T15:09:00Z">
            <w:rPr>
              <w:rFonts w:hint="eastAsia"/>
              <w:sz w:val="24"/>
            </w:rPr>
          </w:rPrChange>
        </w:rPr>
        <w:t xml:space="preserve">　</w:t>
      </w:r>
      <w:r w:rsidRPr="001F715C">
        <w:rPr>
          <w:rFonts w:ascii="BIZ UD明朝 Medium" w:eastAsia="BIZ UD明朝 Medium" w:hAnsi="BIZ UD明朝 Medium" w:hint="eastAsia"/>
          <w:sz w:val="24"/>
          <w:rPrChange w:id="26" w:author="中野 正信" w:date="2023-03-16T15:09:00Z">
            <w:rPr>
              <w:rFonts w:hint="eastAsia"/>
              <w:sz w:val="24"/>
            </w:rPr>
          </w:rPrChange>
        </w:rPr>
        <w:t>団体名</w:t>
      </w:r>
    </w:p>
    <w:p w:rsidR="00793BD6" w:rsidRPr="001F715C" w:rsidRDefault="00793BD6" w:rsidP="00793BD6">
      <w:pPr>
        <w:spacing w:line="360" w:lineRule="auto"/>
        <w:rPr>
          <w:rFonts w:ascii="BIZ UD明朝 Medium" w:eastAsia="BIZ UD明朝 Medium" w:hAnsi="BIZ UD明朝 Medium"/>
          <w:sz w:val="24"/>
          <w:rPrChange w:id="27" w:author="中野 正信" w:date="2023-03-16T15:09:00Z">
            <w:rPr>
              <w:sz w:val="24"/>
            </w:rPr>
          </w:rPrChange>
        </w:rPr>
      </w:pPr>
      <w:r w:rsidRPr="001F715C">
        <w:rPr>
          <w:rFonts w:ascii="BIZ UD明朝 Medium" w:eastAsia="BIZ UD明朝 Medium" w:hAnsi="BIZ UD明朝 Medium" w:hint="eastAsia"/>
          <w:sz w:val="24"/>
          <w:rPrChange w:id="28" w:author="中野 正信" w:date="2023-03-16T15:09:00Z">
            <w:rPr>
              <w:rFonts w:hint="eastAsia"/>
              <w:sz w:val="24"/>
            </w:rPr>
          </w:rPrChange>
        </w:rPr>
        <w:t xml:space="preserve">　　　　　　　　　　　　　　　　　　　</w:t>
      </w:r>
      <w:r w:rsidR="00850724" w:rsidRPr="001F715C">
        <w:rPr>
          <w:rFonts w:ascii="BIZ UD明朝 Medium" w:eastAsia="BIZ UD明朝 Medium" w:hAnsi="BIZ UD明朝 Medium" w:hint="eastAsia"/>
          <w:sz w:val="24"/>
          <w:rPrChange w:id="29" w:author="中野 正信" w:date="2023-03-16T15:09:00Z">
            <w:rPr>
              <w:rFonts w:hint="eastAsia"/>
              <w:sz w:val="24"/>
            </w:rPr>
          </w:rPrChange>
        </w:rPr>
        <w:t xml:space="preserve">　</w:t>
      </w:r>
      <w:r w:rsidRPr="001F715C">
        <w:rPr>
          <w:rFonts w:ascii="BIZ UD明朝 Medium" w:eastAsia="BIZ UD明朝 Medium" w:hAnsi="BIZ UD明朝 Medium" w:hint="eastAsia"/>
          <w:sz w:val="24"/>
          <w:rPrChange w:id="30" w:author="中野 正信" w:date="2023-03-16T15:09:00Z">
            <w:rPr>
              <w:rFonts w:hint="eastAsia"/>
              <w:sz w:val="24"/>
            </w:rPr>
          </w:rPrChange>
        </w:rPr>
        <w:t>代表者職・氏名　　　　　　　　　　㊞</w:t>
      </w:r>
    </w:p>
    <w:p w:rsidR="00793BD6" w:rsidRPr="001F715C" w:rsidRDefault="00793BD6" w:rsidP="00793BD6">
      <w:pPr>
        <w:rPr>
          <w:rFonts w:ascii="BIZ UD明朝 Medium" w:eastAsia="BIZ UD明朝 Medium" w:hAnsi="BIZ UD明朝 Medium"/>
          <w:sz w:val="24"/>
          <w:rPrChange w:id="31" w:author="中野 正信" w:date="2023-03-16T15:09:00Z">
            <w:rPr>
              <w:sz w:val="24"/>
            </w:rPr>
          </w:rPrChange>
        </w:rPr>
      </w:pPr>
    </w:p>
    <w:p w:rsidR="00793BD6" w:rsidRPr="001F715C" w:rsidRDefault="00793BD6" w:rsidP="00793BD6">
      <w:pPr>
        <w:rPr>
          <w:rFonts w:ascii="BIZ UD明朝 Medium" w:eastAsia="BIZ UD明朝 Medium" w:hAnsi="BIZ UD明朝 Medium"/>
          <w:sz w:val="24"/>
          <w:rPrChange w:id="32" w:author="中野 正信" w:date="2023-03-16T15:09:00Z">
            <w:rPr>
              <w:sz w:val="24"/>
            </w:rPr>
          </w:rPrChange>
        </w:rPr>
      </w:pPr>
    </w:p>
    <w:p w:rsidR="00793BD6" w:rsidRPr="001F715C" w:rsidRDefault="00793BD6" w:rsidP="00793BD6">
      <w:pPr>
        <w:rPr>
          <w:rFonts w:ascii="BIZ UD明朝 Medium" w:eastAsia="BIZ UD明朝 Medium" w:hAnsi="BIZ UD明朝 Medium"/>
          <w:sz w:val="24"/>
          <w:rPrChange w:id="33" w:author="中野 正信" w:date="2023-03-16T15:09:00Z">
            <w:rPr>
              <w:sz w:val="24"/>
            </w:rPr>
          </w:rPrChange>
        </w:rPr>
      </w:pPr>
      <w:r w:rsidRPr="001F715C">
        <w:rPr>
          <w:rFonts w:ascii="BIZ UD明朝 Medium" w:eastAsia="BIZ UD明朝 Medium" w:hAnsi="BIZ UD明朝 Medium" w:hint="eastAsia"/>
          <w:sz w:val="24"/>
          <w:rPrChange w:id="34" w:author="中野 正信" w:date="2023-03-16T15:09:00Z">
            <w:rPr>
              <w:rFonts w:hint="eastAsia"/>
              <w:sz w:val="24"/>
            </w:rPr>
          </w:rPrChange>
        </w:rPr>
        <w:t xml:space="preserve">　</w:t>
      </w:r>
      <w:smartTag w:uri="schemas-MSNCTYST-com/MSNCTYST" w:element="MSNCTYST">
        <w:smartTagPr>
          <w:attr w:name="AddressList" w:val="14:神奈川県横浜市;"/>
          <w:attr w:name="Address" w:val="横浜市"/>
        </w:smartTagPr>
        <w:r w:rsidRPr="001F715C">
          <w:rPr>
            <w:rFonts w:ascii="BIZ UD明朝 Medium" w:eastAsia="BIZ UD明朝 Medium" w:hAnsi="BIZ UD明朝 Medium" w:hint="eastAsia"/>
            <w:sz w:val="24"/>
            <w:rPrChange w:id="35" w:author="中野 正信" w:date="2023-03-16T15:09:00Z">
              <w:rPr>
                <w:rFonts w:hint="eastAsia"/>
                <w:sz w:val="24"/>
              </w:rPr>
            </w:rPrChange>
          </w:rPr>
          <w:t>横浜市</w:t>
        </w:r>
      </w:smartTag>
      <w:del w:id="36" w:author="中野 正信" w:date="2023-03-10T11:35:00Z">
        <w:r w:rsidRPr="001F715C" w:rsidDel="00D50E6A">
          <w:rPr>
            <w:rFonts w:ascii="BIZ UD明朝 Medium" w:eastAsia="BIZ UD明朝 Medium" w:hAnsi="BIZ UD明朝 Medium" w:hint="eastAsia"/>
            <w:sz w:val="24"/>
            <w:rPrChange w:id="37" w:author="中野 正信" w:date="2023-03-16T15:09:00Z">
              <w:rPr>
                <w:rFonts w:hint="eastAsia"/>
                <w:sz w:val="24"/>
              </w:rPr>
            </w:rPrChange>
          </w:rPr>
          <w:delText>○○</w:delText>
        </w:r>
      </w:del>
      <w:ins w:id="38" w:author="中野 正信" w:date="2023-03-10T11:35:00Z">
        <w:r w:rsidR="00D50E6A" w:rsidRPr="001F715C">
          <w:rPr>
            <w:rFonts w:ascii="BIZ UD明朝 Medium" w:eastAsia="BIZ UD明朝 Medium" w:hAnsi="BIZ UD明朝 Medium" w:hint="eastAsia"/>
            <w:sz w:val="24"/>
            <w:rPrChange w:id="39" w:author="中野 正信" w:date="2023-03-16T15:09:00Z">
              <w:rPr>
                <w:rFonts w:hint="eastAsia"/>
                <w:sz w:val="24"/>
              </w:rPr>
            </w:rPrChange>
          </w:rPr>
          <w:t>金沢</w:t>
        </w:r>
      </w:ins>
      <w:r w:rsidR="002006A1" w:rsidRPr="001F715C">
        <w:rPr>
          <w:rFonts w:ascii="BIZ UD明朝 Medium" w:eastAsia="BIZ UD明朝 Medium" w:hAnsi="BIZ UD明朝 Medium" w:hint="eastAsia"/>
          <w:sz w:val="24"/>
          <w:rPrChange w:id="40" w:author="中野 正信" w:date="2023-03-16T15:09:00Z">
            <w:rPr>
              <w:rFonts w:hint="eastAsia"/>
              <w:sz w:val="24"/>
            </w:rPr>
          </w:rPrChange>
        </w:rPr>
        <w:t>公会堂</w:t>
      </w:r>
      <w:r w:rsidRPr="001F715C">
        <w:rPr>
          <w:rFonts w:ascii="BIZ UD明朝 Medium" w:eastAsia="BIZ UD明朝 Medium" w:hAnsi="BIZ UD明朝 Medium" w:hint="eastAsia"/>
          <w:sz w:val="24"/>
          <w:rPrChange w:id="41" w:author="中野 正信" w:date="2023-03-16T15:09:00Z">
            <w:rPr>
              <w:rFonts w:hint="eastAsia"/>
              <w:sz w:val="24"/>
            </w:rPr>
          </w:rPrChange>
        </w:rPr>
        <w:t>の公募に参加するため、公募要項に基づき、以下のとおり共同事業体を結成したことを証するとともに、申請します。</w:t>
      </w:r>
    </w:p>
    <w:p w:rsidR="00E57C8F" w:rsidRPr="001F715C" w:rsidRDefault="00D50E6A" w:rsidP="00793BD6">
      <w:pPr>
        <w:rPr>
          <w:rFonts w:ascii="BIZ UD明朝 Medium" w:eastAsia="BIZ UD明朝 Medium" w:hAnsi="BIZ UD明朝 Medium"/>
          <w:sz w:val="24"/>
          <w:rPrChange w:id="42" w:author="中野 正信" w:date="2023-03-16T15:09:00Z">
            <w:rPr>
              <w:sz w:val="24"/>
            </w:rPr>
          </w:rPrChange>
        </w:rPr>
      </w:pPr>
      <w:r w:rsidRPr="001F715C">
        <w:rPr>
          <w:rFonts w:ascii="BIZ UD明朝 Medium" w:eastAsia="BIZ UD明朝 Medium" w:hAnsi="BIZ UD明朝 Medium"/>
          <w:noProof/>
          <w:sz w:val="24"/>
          <w:rPrChange w:id="43" w:author="中野 正信" w:date="2023-03-16T15:09:00Z">
            <w:rPr>
              <w:noProof/>
              <w:sz w:val="24"/>
            </w:rPr>
          </w:rPrChange>
        </w:rPr>
        <mc:AlternateContent>
          <mc:Choice Requires="wps">
            <w:drawing>
              <wp:anchor distT="0" distB="0" distL="114300" distR="114300" simplePos="0" relativeHeight="251657728" behindDoc="0" locked="0" layoutInCell="1" allowOverlap="1">
                <wp:simplePos x="0" y="0"/>
                <wp:positionH relativeFrom="column">
                  <wp:posOffset>15875</wp:posOffset>
                </wp:positionH>
                <wp:positionV relativeFrom="paragraph">
                  <wp:posOffset>135890</wp:posOffset>
                </wp:positionV>
                <wp:extent cx="6116320" cy="0"/>
                <wp:effectExtent l="12065" t="6350" r="5715" b="127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6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CB3660" id="_x0000_t32" coordsize="21600,21600" o:spt="32" o:oned="t" path="m,l21600,21600e" filled="f">
                <v:path arrowok="t" fillok="f" o:connecttype="none"/>
                <o:lock v:ext="edit" shapetype="t"/>
              </v:shapetype>
              <v:shape id="AutoShape 2" o:spid="_x0000_s1026" type="#_x0000_t32" style="position:absolute;left:0;text-align:left;margin-left:1.25pt;margin-top:10.7pt;width:481.6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7QU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"/>
            </w:pict>
          </mc:Fallback>
        </mc:AlternateContent>
      </w:r>
    </w:p>
    <w:p w:rsidR="00E57C8F" w:rsidRPr="001F715C" w:rsidRDefault="00E57C8F" w:rsidP="00E57C8F">
      <w:pPr>
        <w:jc w:val="center"/>
        <w:rPr>
          <w:rFonts w:ascii="BIZ UD明朝 Medium" w:eastAsia="BIZ UD明朝 Medium" w:hAnsi="BIZ UD明朝 Medium"/>
          <w:sz w:val="24"/>
          <w:rPrChange w:id="44" w:author="中野 正信" w:date="2023-03-16T15:09:00Z">
            <w:rPr>
              <w:sz w:val="24"/>
            </w:rPr>
          </w:rPrChange>
        </w:rPr>
      </w:pPr>
      <w:r w:rsidRPr="001F715C">
        <w:rPr>
          <w:rFonts w:ascii="BIZ UD明朝 Medium" w:eastAsia="BIZ UD明朝 Medium" w:hAnsi="BIZ UD明朝 Medium" w:hint="eastAsia"/>
          <w:sz w:val="24"/>
          <w:rPrChange w:id="45" w:author="中野 正信" w:date="2023-03-16T15:09:00Z">
            <w:rPr>
              <w:rFonts w:hint="eastAsia"/>
              <w:sz w:val="24"/>
            </w:rPr>
          </w:rPrChange>
        </w:rPr>
        <w:t>共同事業体の結成に関する協定書</w:t>
      </w:r>
    </w:p>
    <w:p w:rsidR="00793BD6" w:rsidRPr="001F715C" w:rsidRDefault="00793BD6" w:rsidP="00793BD6">
      <w:pPr>
        <w:rPr>
          <w:rFonts w:ascii="BIZ UD明朝 Medium" w:eastAsia="BIZ UD明朝 Medium" w:hAnsi="BIZ UD明朝 Medium"/>
          <w:sz w:val="24"/>
          <w:rPrChange w:id="46" w:author="中野 正信" w:date="2023-03-16T15:09:00Z">
            <w:rPr>
              <w:sz w:val="24"/>
            </w:rPr>
          </w:rPrChange>
        </w:rPr>
      </w:pPr>
    </w:p>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939"/>
        <w:gridCol w:w="6387"/>
      </w:tblGrid>
      <w:tr w:rsidR="00793BD6" w:rsidRPr="001F715C">
        <w:tc>
          <w:tcPr>
            <w:tcW w:w="1709" w:type="dxa"/>
            <w:vAlign w:val="center"/>
          </w:tcPr>
          <w:p w:rsidR="00793BD6" w:rsidRPr="001F715C" w:rsidRDefault="00793BD6" w:rsidP="001F715C">
            <w:pPr>
              <w:spacing w:line="360" w:lineRule="auto"/>
              <w:jc w:val="center"/>
              <w:rPr>
                <w:rFonts w:ascii="BIZ UD明朝 Medium" w:eastAsia="BIZ UD明朝 Medium" w:hAnsi="BIZ UD明朝 Medium"/>
                <w:rPrChange w:id="47" w:author="中野 正信" w:date="2023-03-16T15:09:00Z">
                  <w:rPr/>
                </w:rPrChange>
              </w:rPr>
              <w:pPrChange w:id="48" w:author="中野 正信" w:date="2023-03-16T15:09:00Z">
                <w:pPr>
                  <w:spacing w:line="360" w:lineRule="auto"/>
                  <w:jc w:val="left"/>
                </w:pPr>
              </w:pPrChange>
            </w:pPr>
            <w:r w:rsidRPr="001F715C">
              <w:rPr>
                <w:rFonts w:ascii="BIZ UD明朝 Medium" w:eastAsia="BIZ UD明朝 Medium" w:hAnsi="BIZ UD明朝 Medium" w:hint="eastAsia"/>
                <w:rPrChange w:id="49" w:author="中野 正信" w:date="2023-03-16T15:09:00Z">
                  <w:rPr>
                    <w:rFonts w:hint="eastAsia"/>
                  </w:rPr>
                </w:rPrChange>
              </w:rPr>
              <w:t>共同事業体の</w:t>
            </w:r>
          </w:p>
          <w:p w:rsidR="00793BD6" w:rsidRPr="001F715C" w:rsidRDefault="00793BD6" w:rsidP="001F715C">
            <w:pPr>
              <w:spacing w:line="360" w:lineRule="auto"/>
              <w:jc w:val="center"/>
              <w:rPr>
                <w:rFonts w:ascii="BIZ UD明朝 Medium" w:eastAsia="BIZ UD明朝 Medium" w:hAnsi="BIZ UD明朝 Medium"/>
                <w:rPrChange w:id="50" w:author="中野 正信" w:date="2023-03-16T15:09:00Z">
                  <w:rPr/>
                </w:rPrChange>
              </w:rPr>
              <w:pPrChange w:id="51" w:author="中野 正信" w:date="2023-03-16T15:09:00Z">
                <w:pPr>
                  <w:spacing w:line="360" w:lineRule="auto"/>
                  <w:jc w:val="left"/>
                </w:pPr>
              </w:pPrChange>
            </w:pPr>
            <w:r w:rsidRPr="001F715C">
              <w:rPr>
                <w:rFonts w:ascii="BIZ UD明朝 Medium" w:eastAsia="BIZ UD明朝 Medium" w:hAnsi="BIZ UD明朝 Medium" w:hint="eastAsia"/>
                <w:rPrChange w:id="52" w:author="中野 正信" w:date="2023-03-16T15:09:00Z">
                  <w:rPr>
                    <w:rFonts w:hint="eastAsia"/>
                  </w:rPr>
                </w:rPrChange>
              </w:rPr>
              <w:t>目的</w:t>
            </w:r>
          </w:p>
        </w:tc>
        <w:tc>
          <w:tcPr>
            <w:tcW w:w="7326" w:type="dxa"/>
            <w:gridSpan w:val="2"/>
            <w:vAlign w:val="center"/>
          </w:tcPr>
          <w:p w:rsidR="00793BD6" w:rsidRPr="001F715C" w:rsidRDefault="00793BD6" w:rsidP="00793BD6">
            <w:pPr>
              <w:rPr>
                <w:rFonts w:ascii="BIZ UD明朝 Medium" w:eastAsia="BIZ UD明朝 Medium" w:hAnsi="BIZ UD明朝 Medium"/>
                <w:rPrChange w:id="53" w:author="中野 正信" w:date="2023-03-16T15:09:00Z">
                  <w:rPr/>
                </w:rPrChange>
              </w:rPr>
            </w:pPr>
          </w:p>
        </w:tc>
      </w:tr>
      <w:tr w:rsidR="00793BD6" w:rsidRPr="001F715C">
        <w:tc>
          <w:tcPr>
            <w:tcW w:w="1709" w:type="dxa"/>
            <w:vAlign w:val="center"/>
          </w:tcPr>
          <w:p w:rsidR="00793BD6" w:rsidRPr="001F715C" w:rsidRDefault="00793BD6" w:rsidP="001F715C">
            <w:pPr>
              <w:spacing w:line="360" w:lineRule="auto"/>
              <w:jc w:val="center"/>
              <w:rPr>
                <w:rFonts w:ascii="BIZ UD明朝 Medium" w:eastAsia="BIZ UD明朝 Medium" w:hAnsi="BIZ UD明朝 Medium"/>
                <w:rPrChange w:id="54" w:author="中野 正信" w:date="2023-03-16T15:09:00Z">
                  <w:rPr/>
                </w:rPrChange>
              </w:rPr>
              <w:pPrChange w:id="55" w:author="中野 正信" w:date="2023-03-16T15:09:00Z">
                <w:pPr>
                  <w:spacing w:line="360" w:lineRule="auto"/>
                  <w:jc w:val="left"/>
                </w:pPr>
              </w:pPrChange>
            </w:pPr>
            <w:r w:rsidRPr="001F715C">
              <w:rPr>
                <w:rFonts w:ascii="BIZ UD明朝 Medium" w:eastAsia="BIZ UD明朝 Medium" w:hAnsi="BIZ UD明朝 Medium" w:hint="eastAsia"/>
                <w:rPrChange w:id="56" w:author="中野 正信" w:date="2023-03-16T15:09:00Z">
                  <w:rPr>
                    <w:rFonts w:hint="eastAsia"/>
                  </w:rPr>
                </w:rPrChange>
              </w:rPr>
              <w:t>共同事業体の</w:t>
            </w:r>
          </w:p>
          <w:p w:rsidR="00793BD6" w:rsidRPr="001F715C" w:rsidRDefault="00793BD6" w:rsidP="001F715C">
            <w:pPr>
              <w:spacing w:line="360" w:lineRule="auto"/>
              <w:jc w:val="center"/>
              <w:rPr>
                <w:rFonts w:ascii="BIZ UD明朝 Medium" w:eastAsia="BIZ UD明朝 Medium" w:hAnsi="BIZ UD明朝 Medium"/>
                <w:rPrChange w:id="57" w:author="中野 正信" w:date="2023-03-16T15:09:00Z">
                  <w:rPr/>
                </w:rPrChange>
              </w:rPr>
              <w:pPrChange w:id="58" w:author="中野 正信" w:date="2023-03-16T15:09:00Z">
                <w:pPr>
                  <w:spacing w:line="360" w:lineRule="auto"/>
                  <w:jc w:val="left"/>
                </w:pPr>
              </w:pPrChange>
            </w:pPr>
            <w:r w:rsidRPr="001F715C">
              <w:rPr>
                <w:rFonts w:ascii="BIZ UD明朝 Medium" w:eastAsia="BIZ UD明朝 Medium" w:hAnsi="BIZ UD明朝 Medium" w:hint="eastAsia"/>
                <w:rPrChange w:id="59" w:author="中野 正信" w:date="2023-03-16T15:09:00Z">
                  <w:rPr>
                    <w:rFonts w:hint="eastAsia"/>
                  </w:rPr>
                </w:rPrChange>
              </w:rPr>
              <w:t>名称</w:t>
            </w:r>
          </w:p>
        </w:tc>
        <w:tc>
          <w:tcPr>
            <w:tcW w:w="7326" w:type="dxa"/>
            <w:gridSpan w:val="2"/>
            <w:vAlign w:val="center"/>
          </w:tcPr>
          <w:p w:rsidR="00793BD6" w:rsidRPr="001F715C" w:rsidRDefault="00793BD6" w:rsidP="00793BD6">
            <w:pPr>
              <w:rPr>
                <w:rFonts w:ascii="BIZ UD明朝 Medium" w:eastAsia="BIZ UD明朝 Medium" w:hAnsi="BIZ UD明朝 Medium"/>
                <w:rPrChange w:id="60" w:author="中野 正信" w:date="2023-03-16T15:09:00Z">
                  <w:rPr/>
                </w:rPrChange>
              </w:rPr>
            </w:pPr>
          </w:p>
        </w:tc>
      </w:tr>
      <w:tr w:rsidR="00793BD6" w:rsidRPr="001F715C">
        <w:tc>
          <w:tcPr>
            <w:tcW w:w="1709" w:type="dxa"/>
            <w:vAlign w:val="center"/>
          </w:tcPr>
          <w:p w:rsidR="00793BD6" w:rsidRPr="001F715C" w:rsidRDefault="00793BD6" w:rsidP="001F715C">
            <w:pPr>
              <w:spacing w:line="360" w:lineRule="auto"/>
              <w:jc w:val="center"/>
              <w:rPr>
                <w:rFonts w:ascii="BIZ UD明朝 Medium" w:eastAsia="BIZ UD明朝 Medium" w:hAnsi="BIZ UD明朝 Medium"/>
                <w:rPrChange w:id="61" w:author="中野 正信" w:date="2023-03-16T15:09:00Z">
                  <w:rPr/>
                </w:rPrChange>
              </w:rPr>
              <w:pPrChange w:id="62" w:author="中野 正信" w:date="2023-03-16T15:09:00Z">
                <w:pPr>
                  <w:spacing w:line="360" w:lineRule="auto"/>
                  <w:jc w:val="left"/>
                </w:pPr>
              </w:pPrChange>
            </w:pPr>
            <w:r w:rsidRPr="001F715C">
              <w:rPr>
                <w:rFonts w:ascii="BIZ UD明朝 Medium" w:eastAsia="BIZ UD明朝 Medium" w:hAnsi="BIZ UD明朝 Medium" w:hint="eastAsia"/>
                <w:rPrChange w:id="63" w:author="中野 正信" w:date="2023-03-16T15:09:00Z">
                  <w:rPr>
                    <w:rFonts w:hint="eastAsia"/>
                  </w:rPr>
                </w:rPrChange>
              </w:rPr>
              <w:t>共同事業体の</w:t>
            </w:r>
          </w:p>
          <w:p w:rsidR="00793BD6" w:rsidRPr="001F715C" w:rsidRDefault="00793BD6" w:rsidP="001F715C">
            <w:pPr>
              <w:spacing w:line="360" w:lineRule="auto"/>
              <w:jc w:val="center"/>
              <w:rPr>
                <w:rFonts w:ascii="BIZ UD明朝 Medium" w:eastAsia="BIZ UD明朝 Medium" w:hAnsi="BIZ UD明朝 Medium"/>
                <w:rPrChange w:id="64" w:author="中野 正信" w:date="2023-03-16T15:09:00Z">
                  <w:rPr/>
                </w:rPrChange>
              </w:rPr>
              <w:pPrChange w:id="65" w:author="中野 正信" w:date="2023-03-16T15:09:00Z">
                <w:pPr>
                  <w:spacing w:line="360" w:lineRule="auto"/>
                  <w:jc w:val="left"/>
                </w:pPr>
              </w:pPrChange>
            </w:pPr>
            <w:r w:rsidRPr="001F715C">
              <w:rPr>
                <w:rFonts w:ascii="BIZ UD明朝 Medium" w:eastAsia="BIZ UD明朝 Medium" w:hAnsi="BIZ UD明朝 Medium" w:hint="eastAsia"/>
                <w:rPrChange w:id="66" w:author="中野 正信" w:date="2023-03-16T15:09:00Z">
                  <w:rPr>
                    <w:rFonts w:hint="eastAsia"/>
                  </w:rPr>
                </w:rPrChange>
              </w:rPr>
              <w:t>事務所所在地</w:t>
            </w:r>
          </w:p>
        </w:tc>
        <w:tc>
          <w:tcPr>
            <w:tcW w:w="7326" w:type="dxa"/>
            <w:gridSpan w:val="2"/>
            <w:vAlign w:val="center"/>
          </w:tcPr>
          <w:p w:rsidR="00793BD6" w:rsidRPr="001F715C" w:rsidRDefault="00793BD6" w:rsidP="00793BD6">
            <w:pPr>
              <w:rPr>
                <w:rFonts w:ascii="BIZ UD明朝 Medium" w:eastAsia="BIZ UD明朝 Medium" w:hAnsi="BIZ UD明朝 Medium"/>
                <w:rPrChange w:id="67" w:author="中野 正信" w:date="2023-03-16T15:09:00Z">
                  <w:rPr/>
                </w:rPrChange>
              </w:rPr>
            </w:pPr>
          </w:p>
          <w:p w:rsidR="00793BD6" w:rsidRPr="001F715C" w:rsidRDefault="00793BD6" w:rsidP="00793BD6">
            <w:pPr>
              <w:rPr>
                <w:rFonts w:ascii="BIZ UD明朝 Medium" w:eastAsia="BIZ UD明朝 Medium" w:hAnsi="BIZ UD明朝 Medium"/>
                <w:rPrChange w:id="68" w:author="中野 正信" w:date="2023-03-16T15:09:00Z">
                  <w:rPr/>
                </w:rPrChange>
              </w:rPr>
            </w:pPr>
          </w:p>
        </w:tc>
      </w:tr>
      <w:tr w:rsidR="00793BD6" w:rsidRPr="001F715C">
        <w:trPr>
          <w:trHeight w:val="855"/>
        </w:trPr>
        <w:tc>
          <w:tcPr>
            <w:tcW w:w="1709" w:type="dxa"/>
            <w:vMerge w:val="restart"/>
            <w:vAlign w:val="center"/>
          </w:tcPr>
          <w:p w:rsidR="00793BD6" w:rsidRPr="001F715C" w:rsidRDefault="00793BD6" w:rsidP="001F715C">
            <w:pPr>
              <w:spacing w:line="360" w:lineRule="auto"/>
              <w:jc w:val="center"/>
              <w:rPr>
                <w:rFonts w:ascii="BIZ UD明朝 Medium" w:eastAsia="BIZ UD明朝 Medium" w:hAnsi="BIZ UD明朝 Medium"/>
                <w:rPrChange w:id="69" w:author="中野 正信" w:date="2023-03-16T15:09:00Z">
                  <w:rPr/>
                </w:rPrChange>
              </w:rPr>
              <w:pPrChange w:id="70" w:author="中野 正信" w:date="2023-03-16T15:09:00Z">
                <w:pPr>
                  <w:spacing w:line="360" w:lineRule="auto"/>
                  <w:jc w:val="left"/>
                </w:pPr>
              </w:pPrChange>
            </w:pPr>
            <w:r w:rsidRPr="001F715C">
              <w:rPr>
                <w:rFonts w:ascii="BIZ UD明朝 Medium" w:eastAsia="BIZ UD明朝 Medium" w:hAnsi="BIZ UD明朝 Medium" w:hint="eastAsia"/>
                <w:rPrChange w:id="71" w:author="中野 正信" w:date="2023-03-16T15:09:00Z">
                  <w:rPr>
                    <w:rFonts w:hint="eastAsia"/>
                  </w:rPr>
                </w:rPrChange>
              </w:rPr>
              <w:t>共同事業体の</w:t>
            </w:r>
          </w:p>
          <w:p w:rsidR="00793BD6" w:rsidRPr="001F715C" w:rsidRDefault="00793BD6" w:rsidP="001F715C">
            <w:pPr>
              <w:spacing w:line="360" w:lineRule="auto"/>
              <w:jc w:val="center"/>
              <w:rPr>
                <w:rFonts w:ascii="BIZ UD明朝 Medium" w:eastAsia="BIZ UD明朝 Medium" w:hAnsi="BIZ UD明朝 Medium"/>
                <w:rPrChange w:id="72" w:author="中野 正信" w:date="2023-03-16T15:09:00Z">
                  <w:rPr/>
                </w:rPrChange>
              </w:rPr>
              <w:pPrChange w:id="73" w:author="中野 正信" w:date="2023-03-16T15:09:00Z">
                <w:pPr>
                  <w:spacing w:line="360" w:lineRule="auto"/>
                  <w:jc w:val="left"/>
                </w:pPr>
              </w:pPrChange>
            </w:pPr>
            <w:r w:rsidRPr="001F715C">
              <w:rPr>
                <w:rFonts w:ascii="BIZ UD明朝 Medium" w:eastAsia="BIZ UD明朝 Medium" w:hAnsi="BIZ UD明朝 Medium" w:hint="eastAsia"/>
                <w:rPrChange w:id="74" w:author="中野 正信" w:date="2023-03-16T15:09:00Z">
                  <w:rPr>
                    <w:rFonts w:hint="eastAsia"/>
                  </w:rPr>
                </w:rPrChange>
              </w:rPr>
              <w:t>構成</w:t>
            </w:r>
            <w:r w:rsidR="00770BC9" w:rsidRPr="001F715C">
              <w:rPr>
                <w:rFonts w:ascii="BIZ UD明朝 Medium" w:eastAsia="BIZ UD明朝 Medium" w:hAnsi="BIZ UD明朝 Medium" w:hint="eastAsia"/>
                <w:rPrChange w:id="75" w:author="中野 正信" w:date="2023-03-16T15:09:00Z">
                  <w:rPr>
                    <w:rFonts w:hint="eastAsia"/>
                  </w:rPr>
                </w:rPrChange>
              </w:rPr>
              <w:t>団体</w:t>
            </w:r>
          </w:p>
          <w:p w:rsidR="00793BD6" w:rsidRPr="001F715C" w:rsidRDefault="00793BD6" w:rsidP="00793BD6">
            <w:pPr>
              <w:spacing w:line="360" w:lineRule="auto"/>
              <w:jc w:val="left"/>
              <w:rPr>
                <w:rFonts w:ascii="BIZ UD明朝 Medium" w:eastAsia="BIZ UD明朝 Medium" w:hAnsi="BIZ UD明朝 Medium"/>
                <w:rPrChange w:id="76" w:author="中野 正信" w:date="2023-03-16T15:09:00Z">
                  <w:rPr/>
                </w:rPrChange>
              </w:rPr>
            </w:pPr>
            <w:r w:rsidRPr="001F715C">
              <w:rPr>
                <w:rFonts w:ascii="BIZ UD明朝 Medium" w:eastAsia="BIZ UD明朝 Medium" w:hAnsi="BIZ UD明朝 Medium" w:hint="eastAsia"/>
                <w:rPrChange w:id="77" w:author="中野 正信" w:date="2023-03-16T15:09:00Z">
                  <w:rPr>
                    <w:rFonts w:hint="eastAsia"/>
                  </w:rPr>
                </w:rPrChange>
              </w:rPr>
              <w:t>（代表</w:t>
            </w:r>
            <w:r w:rsidR="00770BC9" w:rsidRPr="001F715C">
              <w:rPr>
                <w:rFonts w:ascii="BIZ UD明朝 Medium" w:eastAsia="BIZ UD明朝 Medium" w:hAnsi="BIZ UD明朝 Medium" w:hint="eastAsia"/>
                <w:rPrChange w:id="78" w:author="中野 正信" w:date="2023-03-16T15:09:00Z">
                  <w:rPr>
                    <w:rFonts w:hint="eastAsia"/>
                  </w:rPr>
                </w:rPrChange>
              </w:rPr>
              <w:t>団体</w:t>
            </w:r>
            <w:r w:rsidRPr="001F715C">
              <w:rPr>
                <w:rFonts w:ascii="BIZ UD明朝 Medium" w:eastAsia="BIZ UD明朝 Medium" w:hAnsi="BIZ UD明朝 Medium" w:hint="eastAsia"/>
                <w:rPrChange w:id="79" w:author="中野 正信" w:date="2023-03-16T15:09:00Z">
                  <w:rPr>
                    <w:rFonts w:hint="eastAsia"/>
                  </w:rPr>
                </w:rPrChange>
              </w:rPr>
              <w:t>も構成</w:t>
            </w:r>
            <w:r w:rsidR="00770BC9" w:rsidRPr="001F715C">
              <w:rPr>
                <w:rFonts w:ascii="BIZ UD明朝 Medium" w:eastAsia="BIZ UD明朝 Medium" w:hAnsi="BIZ UD明朝 Medium" w:hint="eastAsia"/>
                <w:rPrChange w:id="80" w:author="中野 正信" w:date="2023-03-16T15:09:00Z">
                  <w:rPr>
                    <w:rFonts w:hint="eastAsia"/>
                  </w:rPr>
                </w:rPrChange>
              </w:rPr>
              <w:t>団体</w:t>
            </w:r>
            <w:r w:rsidRPr="001F715C">
              <w:rPr>
                <w:rFonts w:ascii="BIZ UD明朝 Medium" w:eastAsia="BIZ UD明朝 Medium" w:hAnsi="BIZ UD明朝 Medium" w:hint="eastAsia"/>
                <w:rPrChange w:id="81" w:author="中野 正信" w:date="2023-03-16T15:09:00Z">
                  <w:rPr>
                    <w:rFonts w:hint="eastAsia"/>
                  </w:rPr>
                </w:rPrChange>
              </w:rPr>
              <w:t>として記載すること）</w:t>
            </w:r>
          </w:p>
        </w:tc>
        <w:tc>
          <w:tcPr>
            <w:tcW w:w="939" w:type="dxa"/>
            <w:vAlign w:val="center"/>
          </w:tcPr>
          <w:p w:rsidR="00793BD6" w:rsidRPr="001F715C" w:rsidRDefault="00793BD6" w:rsidP="00793BD6">
            <w:pPr>
              <w:spacing w:line="360" w:lineRule="auto"/>
              <w:rPr>
                <w:rFonts w:ascii="BIZ UD明朝 Medium" w:eastAsia="BIZ UD明朝 Medium" w:hAnsi="BIZ UD明朝 Medium"/>
                <w:rPrChange w:id="82" w:author="中野 正信" w:date="2023-03-16T15:09:00Z">
                  <w:rPr/>
                </w:rPrChange>
              </w:rPr>
            </w:pPr>
            <w:r w:rsidRPr="001F715C">
              <w:rPr>
                <w:rFonts w:ascii="BIZ UD明朝 Medium" w:eastAsia="BIZ UD明朝 Medium" w:hAnsi="BIZ UD明朝 Medium" w:hint="eastAsia"/>
                <w:rPrChange w:id="83" w:author="中野 正信" w:date="2023-03-16T15:09:00Z">
                  <w:rPr>
                    <w:rFonts w:hint="eastAsia"/>
                  </w:rPr>
                </w:rPrChange>
              </w:rPr>
              <w:t>所在地</w:t>
            </w:r>
          </w:p>
          <w:p w:rsidR="00793BD6" w:rsidRPr="001F715C" w:rsidRDefault="00793BD6" w:rsidP="00793BD6">
            <w:pPr>
              <w:spacing w:line="360" w:lineRule="auto"/>
              <w:rPr>
                <w:rFonts w:ascii="BIZ UD明朝 Medium" w:eastAsia="BIZ UD明朝 Medium" w:hAnsi="BIZ UD明朝 Medium"/>
                <w:rPrChange w:id="84" w:author="中野 正信" w:date="2023-03-16T15:09:00Z">
                  <w:rPr/>
                </w:rPrChange>
              </w:rPr>
            </w:pPr>
            <w:r w:rsidRPr="001F715C">
              <w:rPr>
                <w:rFonts w:ascii="BIZ UD明朝 Medium" w:eastAsia="BIZ UD明朝 Medium" w:hAnsi="BIZ UD明朝 Medium" w:hint="eastAsia"/>
                <w:rPrChange w:id="85" w:author="中野 正信" w:date="2023-03-16T15:09:00Z">
                  <w:rPr>
                    <w:rFonts w:hint="eastAsia"/>
                  </w:rPr>
                </w:rPrChange>
              </w:rPr>
              <w:t>団体名</w:t>
            </w:r>
          </w:p>
        </w:tc>
        <w:tc>
          <w:tcPr>
            <w:tcW w:w="6387" w:type="dxa"/>
            <w:vAlign w:val="center"/>
          </w:tcPr>
          <w:p w:rsidR="00793BD6" w:rsidRPr="001F715C" w:rsidRDefault="00793BD6" w:rsidP="00793BD6">
            <w:pPr>
              <w:rPr>
                <w:rFonts w:ascii="BIZ UD明朝 Medium" w:eastAsia="BIZ UD明朝 Medium" w:hAnsi="BIZ UD明朝 Medium"/>
                <w:rPrChange w:id="86" w:author="中野 正信" w:date="2023-03-16T15:09:00Z">
                  <w:rPr/>
                </w:rPrChange>
              </w:rPr>
            </w:pPr>
          </w:p>
        </w:tc>
      </w:tr>
      <w:tr w:rsidR="00793BD6" w:rsidRPr="001F715C">
        <w:trPr>
          <w:trHeight w:val="840"/>
        </w:trPr>
        <w:tc>
          <w:tcPr>
            <w:tcW w:w="1709" w:type="dxa"/>
            <w:vMerge/>
            <w:vAlign w:val="center"/>
          </w:tcPr>
          <w:p w:rsidR="00793BD6" w:rsidRPr="001F715C" w:rsidRDefault="00793BD6" w:rsidP="00793BD6">
            <w:pPr>
              <w:spacing w:line="360" w:lineRule="auto"/>
              <w:jc w:val="left"/>
              <w:rPr>
                <w:rFonts w:ascii="BIZ UD明朝 Medium" w:eastAsia="BIZ UD明朝 Medium" w:hAnsi="BIZ UD明朝 Medium"/>
                <w:rPrChange w:id="87" w:author="中野 正信" w:date="2023-03-16T15:09:00Z">
                  <w:rPr/>
                </w:rPrChange>
              </w:rPr>
            </w:pPr>
          </w:p>
        </w:tc>
        <w:tc>
          <w:tcPr>
            <w:tcW w:w="939" w:type="dxa"/>
            <w:vAlign w:val="center"/>
          </w:tcPr>
          <w:p w:rsidR="00793BD6" w:rsidRPr="001F715C" w:rsidRDefault="00793BD6" w:rsidP="00793BD6">
            <w:pPr>
              <w:spacing w:line="360" w:lineRule="auto"/>
              <w:rPr>
                <w:rFonts w:ascii="BIZ UD明朝 Medium" w:eastAsia="BIZ UD明朝 Medium" w:hAnsi="BIZ UD明朝 Medium"/>
                <w:rPrChange w:id="88" w:author="中野 正信" w:date="2023-03-16T15:09:00Z">
                  <w:rPr/>
                </w:rPrChange>
              </w:rPr>
            </w:pPr>
            <w:r w:rsidRPr="001F715C">
              <w:rPr>
                <w:rFonts w:ascii="BIZ UD明朝 Medium" w:eastAsia="BIZ UD明朝 Medium" w:hAnsi="BIZ UD明朝 Medium" w:hint="eastAsia"/>
                <w:rPrChange w:id="89" w:author="中野 正信" w:date="2023-03-16T15:09:00Z">
                  <w:rPr>
                    <w:rFonts w:hint="eastAsia"/>
                  </w:rPr>
                </w:rPrChange>
              </w:rPr>
              <w:t>所在地</w:t>
            </w:r>
          </w:p>
          <w:p w:rsidR="00793BD6" w:rsidRPr="001F715C" w:rsidRDefault="00793BD6" w:rsidP="00793BD6">
            <w:pPr>
              <w:spacing w:line="360" w:lineRule="auto"/>
              <w:rPr>
                <w:rFonts w:ascii="BIZ UD明朝 Medium" w:eastAsia="BIZ UD明朝 Medium" w:hAnsi="BIZ UD明朝 Medium"/>
                <w:rPrChange w:id="90" w:author="中野 正信" w:date="2023-03-16T15:09:00Z">
                  <w:rPr/>
                </w:rPrChange>
              </w:rPr>
            </w:pPr>
            <w:r w:rsidRPr="001F715C">
              <w:rPr>
                <w:rFonts w:ascii="BIZ UD明朝 Medium" w:eastAsia="BIZ UD明朝 Medium" w:hAnsi="BIZ UD明朝 Medium" w:hint="eastAsia"/>
                <w:rPrChange w:id="91" w:author="中野 正信" w:date="2023-03-16T15:09:00Z">
                  <w:rPr>
                    <w:rFonts w:hint="eastAsia"/>
                  </w:rPr>
                </w:rPrChange>
              </w:rPr>
              <w:t>団体名</w:t>
            </w:r>
          </w:p>
        </w:tc>
        <w:tc>
          <w:tcPr>
            <w:tcW w:w="6387" w:type="dxa"/>
            <w:vAlign w:val="center"/>
          </w:tcPr>
          <w:p w:rsidR="00793BD6" w:rsidRPr="001F715C" w:rsidRDefault="00793BD6" w:rsidP="00793BD6">
            <w:pPr>
              <w:rPr>
                <w:rFonts w:ascii="BIZ UD明朝 Medium" w:eastAsia="BIZ UD明朝 Medium" w:hAnsi="BIZ UD明朝 Medium"/>
                <w:rPrChange w:id="92" w:author="中野 正信" w:date="2023-03-16T15:09:00Z">
                  <w:rPr/>
                </w:rPrChange>
              </w:rPr>
            </w:pPr>
          </w:p>
        </w:tc>
      </w:tr>
      <w:tr w:rsidR="00793BD6" w:rsidRPr="001F715C">
        <w:trPr>
          <w:trHeight w:val="750"/>
        </w:trPr>
        <w:tc>
          <w:tcPr>
            <w:tcW w:w="1709" w:type="dxa"/>
            <w:vMerge/>
            <w:vAlign w:val="center"/>
          </w:tcPr>
          <w:p w:rsidR="00793BD6" w:rsidRPr="001F715C" w:rsidRDefault="00793BD6" w:rsidP="00793BD6">
            <w:pPr>
              <w:spacing w:line="360" w:lineRule="auto"/>
              <w:jc w:val="left"/>
              <w:rPr>
                <w:rFonts w:ascii="BIZ UD明朝 Medium" w:eastAsia="BIZ UD明朝 Medium" w:hAnsi="BIZ UD明朝 Medium"/>
                <w:rPrChange w:id="93" w:author="中野 正信" w:date="2023-03-16T15:09:00Z">
                  <w:rPr/>
                </w:rPrChange>
              </w:rPr>
            </w:pPr>
          </w:p>
        </w:tc>
        <w:tc>
          <w:tcPr>
            <w:tcW w:w="939" w:type="dxa"/>
            <w:vAlign w:val="center"/>
          </w:tcPr>
          <w:p w:rsidR="00793BD6" w:rsidRPr="001F715C" w:rsidRDefault="00793BD6" w:rsidP="00793BD6">
            <w:pPr>
              <w:spacing w:line="360" w:lineRule="auto"/>
              <w:rPr>
                <w:rFonts w:ascii="BIZ UD明朝 Medium" w:eastAsia="BIZ UD明朝 Medium" w:hAnsi="BIZ UD明朝 Medium"/>
                <w:rPrChange w:id="94" w:author="中野 正信" w:date="2023-03-16T15:09:00Z">
                  <w:rPr/>
                </w:rPrChange>
              </w:rPr>
            </w:pPr>
            <w:r w:rsidRPr="001F715C">
              <w:rPr>
                <w:rFonts w:ascii="BIZ UD明朝 Medium" w:eastAsia="BIZ UD明朝 Medium" w:hAnsi="BIZ UD明朝 Medium" w:hint="eastAsia"/>
                <w:rPrChange w:id="95" w:author="中野 正信" w:date="2023-03-16T15:09:00Z">
                  <w:rPr>
                    <w:rFonts w:hint="eastAsia"/>
                  </w:rPr>
                </w:rPrChange>
              </w:rPr>
              <w:t>所在地</w:t>
            </w:r>
          </w:p>
          <w:p w:rsidR="00793BD6" w:rsidRPr="001F715C" w:rsidRDefault="00793BD6" w:rsidP="00793BD6">
            <w:pPr>
              <w:spacing w:line="360" w:lineRule="auto"/>
              <w:rPr>
                <w:rFonts w:ascii="BIZ UD明朝 Medium" w:eastAsia="BIZ UD明朝 Medium" w:hAnsi="BIZ UD明朝 Medium"/>
                <w:rPrChange w:id="96" w:author="中野 正信" w:date="2023-03-16T15:09:00Z">
                  <w:rPr/>
                </w:rPrChange>
              </w:rPr>
            </w:pPr>
            <w:r w:rsidRPr="001F715C">
              <w:rPr>
                <w:rFonts w:ascii="BIZ UD明朝 Medium" w:eastAsia="BIZ UD明朝 Medium" w:hAnsi="BIZ UD明朝 Medium" w:hint="eastAsia"/>
                <w:rPrChange w:id="97" w:author="中野 正信" w:date="2023-03-16T15:09:00Z">
                  <w:rPr>
                    <w:rFonts w:hint="eastAsia"/>
                  </w:rPr>
                </w:rPrChange>
              </w:rPr>
              <w:t>団体名</w:t>
            </w:r>
          </w:p>
        </w:tc>
        <w:tc>
          <w:tcPr>
            <w:tcW w:w="6387" w:type="dxa"/>
            <w:vAlign w:val="center"/>
          </w:tcPr>
          <w:p w:rsidR="00793BD6" w:rsidRPr="001F715C" w:rsidRDefault="00793BD6" w:rsidP="00793BD6">
            <w:pPr>
              <w:rPr>
                <w:rFonts w:ascii="BIZ UD明朝 Medium" w:eastAsia="BIZ UD明朝 Medium" w:hAnsi="BIZ UD明朝 Medium"/>
                <w:rPrChange w:id="98" w:author="中野 正信" w:date="2023-03-16T15:09:00Z">
                  <w:rPr/>
                </w:rPrChange>
              </w:rPr>
            </w:pPr>
          </w:p>
        </w:tc>
      </w:tr>
      <w:tr w:rsidR="00793BD6" w:rsidRPr="001F715C">
        <w:trPr>
          <w:trHeight w:val="945"/>
        </w:trPr>
        <w:tc>
          <w:tcPr>
            <w:tcW w:w="1709" w:type="dxa"/>
            <w:vAlign w:val="center"/>
          </w:tcPr>
          <w:p w:rsidR="00793BD6" w:rsidRPr="001F715C" w:rsidRDefault="00793BD6" w:rsidP="001F715C">
            <w:pPr>
              <w:spacing w:line="360" w:lineRule="auto"/>
              <w:jc w:val="center"/>
              <w:rPr>
                <w:rFonts w:ascii="BIZ UD明朝 Medium" w:eastAsia="BIZ UD明朝 Medium" w:hAnsi="BIZ UD明朝 Medium"/>
                <w:rPrChange w:id="99" w:author="中野 正信" w:date="2023-03-16T15:09:00Z">
                  <w:rPr/>
                </w:rPrChange>
              </w:rPr>
              <w:pPrChange w:id="100" w:author="中野 正信" w:date="2023-03-16T15:09:00Z">
                <w:pPr>
                  <w:spacing w:line="360" w:lineRule="auto"/>
                  <w:jc w:val="left"/>
                </w:pPr>
              </w:pPrChange>
            </w:pPr>
            <w:r w:rsidRPr="001F715C">
              <w:rPr>
                <w:rFonts w:ascii="BIZ UD明朝 Medium" w:eastAsia="BIZ UD明朝 Medium" w:hAnsi="BIZ UD明朝 Medium" w:hint="eastAsia"/>
                <w:rPrChange w:id="101" w:author="中野 正信" w:date="2023-03-16T15:09:00Z">
                  <w:rPr>
                    <w:rFonts w:hint="eastAsia"/>
                  </w:rPr>
                </w:rPrChange>
              </w:rPr>
              <w:t>共同事業体の</w:t>
            </w:r>
          </w:p>
          <w:p w:rsidR="00793BD6" w:rsidRPr="001F715C" w:rsidRDefault="00793BD6" w:rsidP="001F715C">
            <w:pPr>
              <w:spacing w:line="360" w:lineRule="auto"/>
              <w:jc w:val="center"/>
              <w:rPr>
                <w:rFonts w:ascii="BIZ UD明朝 Medium" w:eastAsia="BIZ UD明朝 Medium" w:hAnsi="BIZ UD明朝 Medium"/>
                <w:rPrChange w:id="102" w:author="中野 正信" w:date="2023-03-16T15:09:00Z">
                  <w:rPr/>
                </w:rPrChange>
              </w:rPr>
              <w:pPrChange w:id="103" w:author="中野 正信" w:date="2023-03-16T15:09:00Z">
                <w:pPr>
                  <w:spacing w:line="360" w:lineRule="auto"/>
                  <w:jc w:val="left"/>
                </w:pPr>
              </w:pPrChange>
            </w:pPr>
            <w:r w:rsidRPr="001F715C">
              <w:rPr>
                <w:rFonts w:ascii="BIZ UD明朝 Medium" w:eastAsia="BIZ UD明朝 Medium" w:hAnsi="BIZ UD明朝 Medium" w:hint="eastAsia"/>
                <w:rPrChange w:id="104" w:author="中野 正信" w:date="2023-03-16T15:09:00Z">
                  <w:rPr>
                    <w:rFonts w:hint="eastAsia"/>
                  </w:rPr>
                </w:rPrChange>
              </w:rPr>
              <w:t>代表</w:t>
            </w:r>
            <w:r w:rsidR="00770BC9" w:rsidRPr="001F715C">
              <w:rPr>
                <w:rFonts w:ascii="BIZ UD明朝 Medium" w:eastAsia="BIZ UD明朝 Medium" w:hAnsi="BIZ UD明朝 Medium" w:hint="eastAsia"/>
                <w:rPrChange w:id="105" w:author="中野 正信" w:date="2023-03-16T15:09:00Z">
                  <w:rPr>
                    <w:rFonts w:hint="eastAsia"/>
                  </w:rPr>
                </w:rPrChange>
              </w:rPr>
              <w:t>団体</w:t>
            </w:r>
          </w:p>
        </w:tc>
        <w:tc>
          <w:tcPr>
            <w:tcW w:w="939" w:type="dxa"/>
            <w:vAlign w:val="center"/>
          </w:tcPr>
          <w:p w:rsidR="00793BD6" w:rsidRPr="001F715C" w:rsidRDefault="00793BD6" w:rsidP="00793BD6">
            <w:pPr>
              <w:spacing w:line="360" w:lineRule="auto"/>
              <w:rPr>
                <w:rFonts w:ascii="BIZ UD明朝 Medium" w:eastAsia="BIZ UD明朝 Medium" w:hAnsi="BIZ UD明朝 Medium"/>
                <w:rPrChange w:id="106" w:author="中野 正信" w:date="2023-03-16T15:09:00Z">
                  <w:rPr/>
                </w:rPrChange>
              </w:rPr>
            </w:pPr>
            <w:r w:rsidRPr="001F715C">
              <w:rPr>
                <w:rFonts w:ascii="BIZ UD明朝 Medium" w:eastAsia="BIZ UD明朝 Medium" w:hAnsi="BIZ UD明朝 Medium" w:hint="eastAsia"/>
                <w:rPrChange w:id="107" w:author="中野 正信" w:date="2023-03-16T15:09:00Z">
                  <w:rPr>
                    <w:rFonts w:hint="eastAsia"/>
                  </w:rPr>
                </w:rPrChange>
              </w:rPr>
              <w:t>所在地</w:t>
            </w:r>
          </w:p>
          <w:p w:rsidR="00793BD6" w:rsidRPr="001F715C" w:rsidRDefault="00793BD6" w:rsidP="00793BD6">
            <w:pPr>
              <w:spacing w:line="360" w:lineRule="auto"/>
              <w:rPr>
                <w:rFonts w:ascii="BIZ UD明朝 Medium" w:eastAsia="BIZ UD明朝 Medium" w:hAnsi="BIZ UD明朝 Medium"/>
                <w:rPrChange w:id="108" w:author="中野 正信" w:date="2023-03-16T15:09:00Z">
                  <w:rPr/>
                </w:rPrChange>
              </w:rPr>
            </w:pPr>
            <w:r w:rsidRPr="001F715C">
              <w:rPr>
                <w:rFonts w:ascii="BIZ UD明朝 Medium" w:eastAsia="BIZ UD明朝 Medium" w:hAnsi="BIZ UD明朝 Medium" w:hint="eastAsia"/>
                <w:rPrChange w:id="109" w:author="中野 正信" w:date="2023-03-16T15:09:00Z">
                  <w:rPr>
                    <w:rFonts w:hint="eastAsia"/>
                  </w:rPr>
                </w:rPrChange>
              </w:rPr>
              <w:t>団体名</w:t>
            </w:r>
          </w:p>
        </w:tc>
        <w:tc>
          <w:tcPr>
            <w:tcW w:w="6387" w:type="dxa"/>
            <w:vAlign w:val="center"/>
          </w:tcPr>
          <w:p w:rsidR="00793BD6" w:rsidRPr="001F715C" w:rsidRDefault="00793BD6" w:rsidP="00793BD6">
            <w:pPr>
              <w:widowControl/>
              <w:jc w:val="left"/>
              <w:rPr>
                <w:rFonts w:ascii="BIZ UD明朝 Medium" w:eastAsia="BIZ UD明朝 Medium" w:hAnsi="BIZ UD明朝 Medium"/>
                <w:rPrChange w:id="110" w:author="中野 正信" w:date="2023-03-16T15:09:00Z">
                  <w:rPr/>
                </w:rPrChange>
              </w:rPr>
            </w:pPr>
          </w:p>
          <w:p w:rsidR="00793BD6" w:rsidRPr="001F715C" w:rsidRDefault="00793BD6" w:rsidP="00793BD6">
            <w:pPr>
              <w:rPr>
                <w:rFonts w:ascii="BIZ UD明朝 Medium" w:eastAsia="BIZ UD明朝 Medium" w:hAnsi="BIZ UD明朝 Medium"/>
                <w:rPrChange w:id="111" w:author="中野 正信" w:date="2023-03-16T15:09:00Z">
                  <w:rPr/>
                </w:rPrChange>
              </w:rPr>
            </w:pPr>
          </w:p>
        </w:tc>
      </w:tr>
    </w:tbl>
    <w:p w:rsidR="00E57C8F" w:rsidRPr="001F715C" w:rsidRDefault="00E57C8F" w:rsidP="00E57C8F">
      <w:pPr>
        <w:ind w:leftChars="322" w:left="721" w:firstLineChars="3326" w:firstLine="7450"/>
        <w:rPr>
          <w:rFonts w:ascii="BIZ UD明朝 Medium" w:eastAsia="BIZ UD明朝 Medium" w:hAnsi="BIZ UD明朝 Medium"/>
          <w:rPrChange w:id="112" w:author="中野 正信" w:date="2023-03-16T15:09:00Z">
            <w:rPr/>
          </w:rPrChange>
        </w:rPr>
      </w:pPr>
    </w:p>
    <w:p w:rsidR="00E57C8F" w:rsidRPr="001F715C" w:rsidRDefault="00E57C8F" w:rsidP="00E57C8F">
      <w:pPr>
        <w:ind w:leftChars="322" w:left="721" w:firstLineChars="3326" w:firstLine="7450"/>
        <w:rPr>
          <w:rFonts w:ascii="BIZ UD明朝 Medium" w:eastAsia="BIZ UD明朝 Medium" w:hAnsi="BIZ UD明朝 Medium"/>
          <w:rPrChange w:id="113" w:author="中野 正信" w:date="2023-03-16T15:09:00Z">
            <w:rPr/>
          </w:rPrChange>
        </w:rPr>
      </w:pPr>
    </w:p>
    <w:p w:rsidR="00E57C8F" w:rsidRPr="001F715C" w:rsidRDefault="00E57C8F" w:rsidP="00E57C8F">
      <w:pPr>
        <w:ind w:leftChars="322" w:left="721" w:firstLineChars="3326" w:firstLine="7450"/>
        <w:rPr>
          <w:rFonts w:ascii="BIZ UD明朝 Medium" w:eastAsia="BIZ UD明朝 Medium" w:hAnsi="BIZ UD明朝 Medium"/>
          <w:rPrChange w:id="114" w:author="中野 正信" w:date="2023-03-16T15:09:00Z">
            <w:rPr/>
          </w:rPrChange>
        </w:rPr>
      </w:pPr>
    </w:p>
    <w:p w:rsidR="00E57C8F" w:rsidRPr="001F715C" w:rsidRDefault="00E57C8F" w:rsidP="00E57C8F">
      <w:pPr>
        <w:ind w:leftChars="322" w:left="721" w:firstLineChars="3326" w:firstLine="7450"/>
        <w:rPr>
          <w:rFonts w:ascii="BIZ UD明朝 Medium" w:eastAsia="BIZ UD明朝 Medium" w:hAnsi="BIZ UD明朝 Medium"/>
          <w:rPrChange w:id="115" w:author="中野 正信" w:date="2023-03-16T15:09:00Z">
            <w:rPr/>
          </w:rPrChange>
        </w:rPr>
      </w:pPr>
    </w:p>
    <w:p w:rsidR="00E57C8F" w:rsidRPr="001F715C" w:rsidRDefault="00E57C8F" w:rsidP="00E57C8F">
      <w:pPr>
        <w:ind w:leftChars="322" w:left="721" w:firstLineChars="3326" w:firstLine="7450"/>
        <w:rPr>
          <w:rFonts w:ascii="BIZ UD明朝 Medium" w:eastAsia="BIZ UD明朝 Medium" w:hAnsi="BIZ UD明朝 Medium"/>
          <w:rPrChange w:id="116" w:author="中野 正信" w:date="2023-03-16T15:09:00Z">
            <w:rPr/>
          </w:rPrChange>
        </w:rPr>
      </w:pPr>
      <w:r w:rsidRPr="001F715C">
        <w:rPr>
          <w:rFonts w:ascii="BIZ UD明朝 Medium" w:eastAsia="BIZ UD明朝 Medium" w:hAnsi="BIZ UD明朝 Medium" w:hint="eastAsia"/>
          <w:rPrChange w:id="117" w:author="中野 正信" w:date="2023-03-16T15:09:00Z">
            <w:rPr>
              <w:rFonts w:hint="eastAsia"/>
            </w:rPr>
          </w:rPrChange>
        </w:rPr>
        <w:t>（裏面あり）</w:t>
      </w:r>
    </w:p>
    <w:p w:rsidR="00E57C8F" w:rsidRDefault="00E57C8F"/>
    <w:tbl>
      <w:tblPr>
        <w:tblW w:w="0" w:type="auto"/>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9"/>
        <w:gridCol w:w="7326"/>
      </w:tblGrid>
      <w:tr w:rsidR="00793BD6" w:rsidRPr="001F715C">
        <w:trPr>
          <w:trHeight w:val="870"/>
        </w:trPr>
        <w:tc>
          <w:tcPr>
            <w:tcW w:w="1709" w:type="dxa"/>
            <w:vAlign w:val="center"/>
          </w:tcPr>
          <w:p w:rsidR="009F56F6" w:rsidRDefault="00793BD6" w:rsidP="009F56F6">
            <w:pPr>
              <w:spacing w:line="360" w:lineRule="auto"/>
              <w:jc w:val="center"/>
              <w:rPr>
                <w:ins w:id="118" w:author="中野 正信" w:date="2023-03-16T15:09:00Z"/>
                <w:rFonts w:ascii="BIZ UD明朝 Medium" w:eastAsia="BIZ UD明朝 Medium" w:hAnsi="BIZ UD明朝 Medium"/>
              </w:rPr>
              <w:pPrChange w:id="119" w:author="中野 正信" w:date="2023-03-16T15:10:00Z">
                <w:pPr>
                  <w:spacing w:line="360" w:lineRule="auto"/>
                  <w:jc w:val="left"/>
                </w:pPr>
              </w:pPrChange>
            </w:pPr>
            <w:r w:rsidRPr="001F715C">
              <w:rPr>
                <w:rFonts w:ascii="BIZ UD明朝 Medium" w:eastAsia="BIZ UD明朝 Medium" w:hAnsi="BIZ UD明朝 Medium" w:hint="eastAsia"/>
                <w:rPrChange w:id="120" w:author="中野 正信" w:date="2023-03-16T15:09:00Z">
                  <w:rPr>
                    <w:rFonts w:hint="eastAsia"/>
                  </w:rPr>
                </w:rPrChange>
              </w:rPr>
              <w:t>代表</w:t>
            </w:r>
            <w:r w:rsidR="00770BC9" w:rsidRPr="001F715C">
              <w:rPr>
                <w:rFonts w:ascii="BIZ UD明朝 Medium" w:eastAsia="BIZ UD明朝 Medium" w:hAnsi="BIZ UD明朝 Medium" w:hint="eastAsia"/>
                <w:rPrChange w:id="121" w:author="中野 正信" w:date="2023-03-16T15:09:00Z">
                  <w:rPr>
                    <w:rFonts w:hint="eastAsia"/>
                  </w:rPr>
                </w:rPrChange>
              </w:rPr>
              <w:t>団体</w:t>
            </w:r>
            <w:r w:rsidRPr="001F715C">
              <w:rPr>
                <w:rFonts w:ascii="BIZ UD明朝 Medium" w:eastAsia="BIZ UD明朝 Medium" w:hAnsi="BIZ UD明朝 Medium" w:hint="eastAsia"/>
                <w:rPrChange w:id="122" w:author="中野 正信" w:date="2023-03-16T15:09:00Z">
                  <w:rPr>
                    <w:rFonts w:hint="eastAsia"/>
                  </w:rPr>
                </w:rPrChange>
              </w:rPr>
              <w:t>の</w:t>
            </w:r>
          </w:p>
          <w:p w:rsidR="00793BD6" w:rsidRPr="001F715C" w:rsidDel="009F56F6" w:rsidRDefault="00793BD6" w:rsidP="009F56F6">
            <w:pPr>
              <w:spacing w:line="360" w:lineRule="auto"/>
              <w:jc w:val="center"/>
              <w:rPr>
                <w:del w:id="123" w:author="中野 正信" w:date="2023-03-16T15:10:00Z"/>
                <w:rFonts w:ascii="BIZ UD明朝 Medium" w:eastAsia="BIZ UD明朝 Medium" w:hAnsi="BIZ UD明朝 Medium"/>
                <w:rPrChange w:id="124" w:author="中野 正信" w:date="2023-03-16T15:09:00Z">
                  <w:rPr>
                    <w:del w:id="125" w:author="中野 正信" w:date="2023-03-16T15:10:00Z"/>
                  </w:rPr>
                </w:rPrChange>
              </w:rPr>
              <w:pPrChange w:id="126" w:author="中野 正信" w:date="2023-03-16T15:10:00Z">
                <w:pPr>
                  <w:spacing w:line="360" w:lineRule="auto"/>
                  <w:jc w:val="left"/>
                </w:pPr>
              </w:pPrChange>
            </w:pPr>
            <w:r w:rsidRPr="001F715C">
              <w:rPr>
                <w:rFonts w:ascii="BIZ UD明朝 Medium" w:eastAsia="BIZ UD明朝 Medium" w:hAnsi="BIZ UD明朝 Medium" w:hint="eastAsia"/>
                <w:rPrChange w:id="127" w:author="中野 正信" w:date="2023-03-16T15:09:00Z">
                  <w:rPr>
                    <w:rFonts w:hint="eastAsia"/>
                  </w:rPr>
                </w:rPrChange>
              </w:rPr>
              <w:t>権限</w:t>
            </w:r>
          </w:p>
          <w:p w:rsidR="00793BD6" w:rsidRPr="001F715C" w:rsidRDefault="00793BD6" w:rsidP="009F56F6">
            <w:pPr>
              <w:spacing w:line="360" w:lineRule="auto"/>
              <w:jc w:val="center"/>
              <w:rPr>
                <w:rFonts w:ascii="BIZ UD明朝 Medium" w:eastAsia="BIZ UD明朝 Medium" w:hAnsi="BIZ UD明朝 Medium"/>
                <w:rPrChange w:id="128" w:author="中野 正信" w:date="2023-03-16T15:09:00Z">
                  <w:rPr/>
                </w:rPrChange>
              </w:rPr>
              <w:pPrChange w:id="129" w:author="中野 正信" w:date="2023-03-16T15:10:00Z">
                <w:pPr>
                  <w:spacing w:line="360" w:lineRule="auto"/>
                  <w:jc w:val="left"/>
                </w:pPr>
              </w:pPrChange>
            </w:pPr>
          </w:p>
        </w:tc>
        <w:tc>
          <w:tcPr>
            <w:tcW w:w="7326" w:type="dxa"/>
            <w:vAlign w:val="center"/>
          </w:tcPr>
          <w:p w:rsidR="00793BD6" w:rsidRPr="001F715C" w:rsidRDefault="00793BD6" w:rsidP="002E4E30">
            <w:pPr>
              <w:spacing w:line="360" w:lineRule="auto"/>
              <w:ind w:left="224" w:hangingChars="100" w:hanging="224"/>
              <w:rPr>
                <w:rFonts w:ascii="BIZ UD明朝 Medium" w:eastAsia="BIZ UD明朝 Medium" w:hAnsi="BIZ UD明朝 Medium"/>
                <w:rPrChange w:id="130" w:author="中野 正信" w:date="2023-03-16T15:09:00Z">
                  <w:rPr/>
                </w:rPrChange>
              </w:rPr>
            </w:pPr>
            <w:r w:rsidRPr="001F715C">
              <w:rPr>
                <w:rFonts w:ascii="BIZ UD明朝 Medium" w:eastAsia="BIZ UD明朝 Medium" w:hAnsi="BIZ UD明朝 Medium" w:hint="eastAsia"/>
                <w:rPrChange w:id="131" w:author="中野 正信" w:date="2023-03-16T15:09:00Z">
                  <w:rPr>
                    <w:rFonts w:hint="eastAsia"/>
                  </w:rPr>
                </w:rPrChange>
              </w:rPr>
              <w:t>１　指定管理者の指定申請</w:t>
            </w:r>
            <w:r w:rsidR="0085184F" w:rsidRPr="001F715C">
              <w:rPr>
                <w:rFonts w:ascii="BIZ UD明朝 Medium" w:eastAsia="BIZ UD明朝 Medium" w:hAnsi="BIZ UD明朝 Medium" w:hint="eastAsia"/>
                <w:rPrChange w:id="132" w:author="中野 正信" w:date="2023-03-16T15:09:00Z">
                  <w:rPr>
                    <w:rFonts w:hint="eastAsia"/>
                  </w:rPr>
                </w:rPrChange>
              </w:rPr>
              <w:t>及び協定の締結等に</w:t>
            </w:r>
            <w:smartTag w:uri="schemas-MSNCTYST-com/MSNCTYST" w:element="MSNCTYST">
              <w:smartTagPr>
                <w:attr w:name="AddressList" w:val="21:関し、横浜市;"/>
                <w:attr w:name="Address" w:val="関し、横浜市"/>
              </w:smartTagPr>
              <w:r w:rsidR="0085184F" w:rsidRPr="001F715C">
                <w:rPr>
                  <w:rFonts w:ascii="BIZ UD明朝 Medium" w:eastAsia="BIZ UD明朝 Medium" w:hAnsi="BIZ UD明朝 Medium" w:hint="eastAsia"/>
                  <w:rPrChange w:id="133" w:author="中野 正信" w:date="2023-03-16T15:09:00Z">
                    <w:rPr>
                      <w:rFonts w:hint="eastAsia"/>
                    </w:rPr>
                  </w:rPrChange>
                </w:rPr>
                <w:t>関し、横浜市</w:t>
              </w:r>
            </w:smartTag>
            <w:r w:rsidR="0085184F" w:rsidRPr="001F715C">
              <w:rPr>
                <w:rFonts w:ascii="BIZ UD明朝 Medium" w:eastAsia="BIZ UD明朝 Medium" w:hAnsi="BIZ UD明朝 Medium" w:hint="eastAsia"/>
                <w:rPrChange w:id="134" w:author="中野 正信" w:date="2023-03-16T15:09:00Z">
                  <w:rPr>
                    <w:rFonts w:hint="eastAsia"/>
                  </w:rPr>
                </w:rPrChange>
              </w:rPr>
              <w:t>との関係において共同事業体を代表</w:t>
            </w:r>
            <w:r w:rsidRPr="001F715C">
              <w:rPr>
                <w:rFonts w:ascii="BIZ UD明朝 Medium" w:eastAsia="BIZ UD明朝 Medium" w:hAnsi="BIZ UD明朝 Medium" w:hint="eastAsia"/>
                <w:rPrChange w:id="135" w:author="中野 正信" w:date="2023-03-16T15:09:00Z">
                  <w:rPr>
                    <w:rFonts w:hint="eastAsia"/>
                  </w:rPr>
                </w:rPrChange>
              </w:rPr>
              <w:t>する権限</w:t>
            </w:r>
          </w:p>
          <w:p w:rsidR="00793BD6" w:rsidRPr="001F715C" w:rsidRDefault="00793BD6" w:rsidP="00793BD6">
            <w:pPr>
              <w:spacing w:line="360" w:lineRule="auto"/>
              <w:rPr>
                <w:rFonts w:ascii="BIZ UD明朝 Medium" w:eastAsia="BIZ UD明朝 Medium" w:hAnsi="BIZ UD明朝 Medium"/>
                <w:rPrChange w:id="136" w:author="中野 正信" w:date="2023-03-16T15:09:00Z">
                  <w:rPr/>
                </w:rPrChange>
              </w:rPr>
            </w:pPr>
            <w:r w:rsidRPr="001F715C">
              <w:rPr>
                <w:rFonts w:ascii="BIZ UD明朝 Medium" w:eastAsia="BIZ UD明朝 Medium" w:hAnsi="BIZ UD明朝 Medium" w:hint="eastAsia"/>
                <w:rPrChange w:id="137" w:author="中野 正信" w:date="2023-03-16T15:09:00Z">
                  <w:rPr>
                    <w:rFonts w:hint="eastAsia"/>
                  </w:rPr>
                </w:rPrChange>
              </w:rPr>
              <w:t>２　経費の請求及び受領に関する権限</w:t>
            </w:r>
          </w:p>
          <w:p w:rsidR="00793BD6" w:rsidRPr="001F715C" w:rsidRDefault="00793BD6" w:rsidP="00793BD6">
            <w:pPr>
              <w:spacing w:line="360" w:lineRule="auto"/>
              <w:rPr>
                <w:rFonts w:ascii="BIZ UD明朝 Medium" w:eastAsia="BIZ UD明朝 Medium" w:hAnsi="BIZ UD明朝 Medium"/>
                <w:rPrChange w:id="138" w:author="中野 正信" w:date="2023-03-16T15:09:00Z">
                  <w:rPr/>
                </w:rPrChange>
              </w:rPr>
            </w:pPr>
            <w:r w:rsidRPr="001F715C">
              <w:rPr>
                <w:rFonts w:ascii="BIZ UD明朝 Medium" w:eastAsia="BIZ UD明朝 Medium" w:hAnsi="BIZ UD明朝 Medium" w:hint="eastAsia"/>
                <w:rPrChange w:id="139" w:author="中野 正信" w:date="2023-03-16T15:09:00Z">
                  <w:rPr>
                    <w:rFonts w:hint="eastAsia"/>
                  </w:rPr>
                </w:rPrChange>
              </w:rPr>
              <w:t>３　契約に関する権限</w:t>
            </w:r>
          </w:p>
        </w:tc>
      </w:tr>
      <w:tr w:rsidR="00793BD6" w:rsidRPr="001F715C">
        <w:trPr>
          <w:trHeight w:val="1550"/>
        </w:trPr>
        <w:tc>
          <w:tcPr>
            <w:tcW w:w="1709" w:type="dxa"/>
            <w:tcBorders>
              <w:bottom w:val="single" w:sz="4" w:space="0" w:color="auto"/>
            </w:tcBorders>
            <w:vAlign w:val="center"/>
          </w:tcPr>
          <w:p w:rsidR="00793BD6" w:rsidRPr="001F715C" w:rsidRDefault="00793BD6" w:rsidP="009F56F6">
            <w:pPr>
              <w:jc w:val="center"/>
              <w:rPr>
                <w:rFonts w:ascii="BIZ UD明朝 Medium" w:eastAsia="BIZ UD明朝 Medium" w:hAnsi="BIZ UD明朝 Medium"/>
                <w:rPrChange w:id="140" w:author="中野 正信" w:date="2023-03-16T15:09:00Z">
                  <w:rPr/>
                </w:rPrChange>
              </w:rPr>
              <w:pPrChange w:id="141" w:author="中野 正信" w:date="2023-03-16T15:10:00Z">
                <w:pPr>
                  <w:jc w:val="left"/>
                </w:pPr>
              </w:pPrChange>
            </w:pPr>
            <w:r w:rsidRPr="001F715C">
              <w:rPr>
                <w:rFonts w:ascii="BIZ UD明朝 Medium" w:eastAsia="BIZ UD明朝 Medium" w:hAnsi="BIZ UD明朝 Medium" w:hint="eastAsia"/>
                <w:rPrChange w:id="142" w:author="中野 正信" w:date="2023-03-16T15:09:00Z">
                  <w:rPr>
                    <w:rFonts w:hint="eastAsia"/>
                  </w:rPr>
                </w:rPrChange>
              </w:rPr>
              <w:t>共同事業体の結成及び解散</w:t>
            </w:r>
          </w:p>
        </w:tc>
        <w:tc>
          <w:tcPr>
            <w:tcW w:w="7326" w:type="dxa"/>
            <w:tcBorders>
              <w:bottom w:val="single" w:sz="4" w:space="0" w:color="auto"/>
            </w:tcBorders>
            <w:vAlign w:val="center"/>
          </w:tcPr>
          <w:p w:rsidR="00793BD6" w:rsidRPr="001F715C" w:rsidRDefault="00793BD6" w:rsidP="00E90414">
            <w:pPr>
              <w:rPr>
                <w:rFonts w:ascii="BIZ UD明朝 Medium" w:eastAsia="BIZ UD明朝 Medium" w:hAnsi="BIZ UD明朝 Medium"/>
                <w:rPrChange w:id="143" w:author="中野 正信" w:date="2023-03-16T15:09:00Z">
                  <w:rPr/>
                </w:rPrChange>
              </w:rPr>
            </w:pPr>
            <w:r w:rsidRPr="001F715C">
              <w:rPr>
                <w:rFonts w:ascii="BIZ UD明朝 Medium" w:eastAsia="BIZ UD明朝 Medium" w:hAnsi="BIZ UD明朝 Medium" w:hint="eastAsia"/>
                <w:rPrChange w:id="144" w:author="中野 正信" w:date="2023-03-16T15:09:00Z">
                  <w:rPr>
                    <w:rFonts w:hint="eastAsia"/>
                  </w:rPr>
                </w:rPrChange>
              </w:rPr>
              <w:t>当共同事業体は、</w:t>
            </w:r>
            <w:r w:rsidR="00E90414" w:rsidRPr="001F715C">
              <w:rPr>
                <w:rFonts w:ascii="BIZ UD明朝 Medium" w:eastAsia="BIZ UD明朝 Medium" w:hAnsi="BIZ UD明朝 Medium" w:hint="eastAsia"/>
                <w:rPrChange w:id="145" w:author="中野 正信" w:date="2023-03-16T15:09:00Z">
                  <w:rPr>
                    <w:rFonts w:hint="eastAsia"/>
                  </w:rPr>
                </w:rPrChange>
              </w:rPr>
              <w:t>令和</w:t>
            </w:r>
            <w:r w:rsidRPr="001F715C">
              <w:rPr>
                <w:rFonts w:ascii="BIZ UD明朝 Medium" w:eastAsia="BIZ UD明朝 Medium" w:hAnsi="BIZ UD明朝 Medium" w:hint="eastAsia"/>
                <w:rPrChange w:id="146" w:author="中野 正信" w:date="2023-03-16T15:09:00Z">
                  <w:rPr>
                    <w:rFonts w:hint="eastAsia"/>
                  </w:rPr>
                </w:rPrChange>
              </w:rPr>
              <w:t xml:space="preserve">　年　月　日に結成し、指定期間終了後３か月を経過する日以降に解散するものとします。ただし、指定管理者に指定されなかった場合には、ただちに解散します。</w:t>
            </w:r>
          </w:p>
        </w:tc>
      </w:tr>
      <w:tr w:rsidR="00793BD6" w:rsidRPr="001F715C">
        <w:trPr>
          <w:trHeight w:val="1548"/>
        </w:trPr>
        <w:tc>
          <w:tcPr>
            <w:tcW w:w="1709" w:type="dxa"/>
            <w:vAlign w:val="center"/>
          </w:tcPr>
          <w:p w:rsidR="00793BD6" w:rsidRPr="001F715C" w:rsidRDefault="00793BD6" w:rsidP="009F56F6">
            <w:pPr>
              <w:jc w:val="center"/>
              <w:rPr>
                <w:rFonts w:ascii="BIZ UD明朝 Medium" w:eastAsia="BIZ UD明朝 Medium" w:hAnsi="BIZ UD明朝 Medium"/>
                <w:rPrChange w:id="147" w:author="中野 正信" w:date="2023-03-16T15:09:00Z">
                  <w:rPr/>
                </w:rPrChange>
              </w:rPr>
              <w:pPrChange w:id="148" w:author="中野 正信" w:date="2023-03-16T15:10:00Z">
                <w:pPr>
                  <w:jc w:val="left"/>
                </w:pPr>
              </w:pPrChange>
            </w:pPr>
            <w:r w:rsidRPr="001F715C">
              <w:rPr>
                <w:rFonts w:ascii="BIZ UD明朝 Medium" w:eastAsia="BIZ UD明朝 Medium" w:hAnsi="BIZ UD明朝 Medium" w:hint="eastAsia"/>
                <w:rPrChange w:id="149" w:author="中野 正信" w:date="2023-03-16T15:09:00Z">
                  <w:rPr>
                    <w:rFonts w:hint="eastAsia"/>
                  </w:rPr>
                </w:rPrChange>
              </w:rPr>
              <w:t>共同事業体の業務遂行及び債務の履行についての責任</w:t>
            </w:r>
          </w:p>
        </w:tc>
        <w:tc>
          <w:tcPr>
            <w:tcW w:w="7326" w:type="dxa"/>
            <w:vAlign w:val="center"/>
          </w:tcPr>
          <w:p w:rsidR="00793BD6" w:rsidRPr="001F715C" w:rsidRDefault="00793BD6" w:rsidP="00793BD6">
            <w:pPr>
              <w:rPr>
                <w:rFonts w:ascii="BIZ UD明朝 Medium" w:eastAsia="BIZ UD明朝 Medium" w:hAnsi="BIZ UD明朝 Medium"/>
                <w:rPrChange w:id="150" w:author="中野 正信" w:date="2023-03-16T15:09:00Z">
                  <w:rPr/>
                </w:rPrChange>
              </w:rPr>
            </w:pPr>
            <w:r w:rsidRPr="001F715C">
              <w:rPr>
                <w:rFonts w:ascii="BIZ UD明朝 Medium" w:eastAsia="BIZ UD明朝 Medium" w:hAnsi="BIZ UD明朝 Medium" w:hint="eastAsia"/>
                <w:rPrChange w:id="151" w:author="中野 正信" w:date="2023-03-16T15:09:00Z">
                  <w:rPr>
                    <w:rFonts w:hint="eastAsia"/>
                  </w:rPr>
                </w:rPrChange>
              </w:rPr>
              <w:t>各構成団体は指定管理者としての業務の遂行及び業務の遂行に伴い、当共同事業体が負担する債務の履行に関し、連帯して責任を負います。</w:t>
            </w:r>
          </w:p>
        </w:tc>
      </w:tr>
      <w:tr w:rsidR="00793BD6" w:rsidRPr="001F715C">
        <w:trPr>
          <w:trHeight w:val="760"/>
        </w:trPr>
        <w:tc>
          <w:tcPr>
            <w:tcW w:w="1709" w:type="dxa"/>
            <w:tcBorders>
              <w:top w:val="single" w:sz="4" w:space="0" w:color="auto"/>
              <w:left w:val="single" w:sz="4" w:space="0" w:color="auto"/>
              <w:bottom w:val="single" w:sz="4" w:space="0" w:color="auto"/>
              <w:right w:val="single" w:sz="4" w:space="0" w:color="auto"/>
            </w:tcBorders>
            <w:vAlign w:val="center"/>
          </w:tcPr>
          <w:p w:rsidR="009F56F6" w:rsidRDefault="00793BD6" w:rsidP="009F56F6">
            <w:pPr>
              <w:jc w:val="center"/>
              <w:rPr>
                <w:ins w:id="152" w:author="中野 正信" w:date="2023-03-16T15:10:00Z"/>
                <w:rFonts w:ascii="BIZ UD明朝 Medium" w:eastAsia="BIZ UD明朝 Medium" w:hAnsi="BIZ UD明朝 Medium"/>
              </w:rPr>
              <w:pPrChange w:id="153" w:author="中野 正信" w:date="2023-03-16T15:10:00Z">
                <w:pPr>
                  <w:jc w:val="left"/>
                </w:pPr>
              </w:pPrChange>
            </w:pPr>
            <w:r w:rsidRPr="001F715C">
              <w:rPr>
                <w:rFonts w:ascii="BIZ UD明朝 Medium" w:eastAsia="BIZ UD明朝 Medium" w:hAnsi="BIZ UD明朝 Medium" w:hint="eastAsia"/>
                <w:rPrChange w:id="154" w:author="中野 正信" w:date="2023-03-16T15:09:00Z">
                  <w:rPr>
                    <w:rFonts w:hint="eastAsia"/>
                  </w:rPr>
                </w:rPrChange>
              </w:rPr>
              <w:t>権利義務の</w:t>
            </w:r>
          </w:p>
          <w:p w:rsidR="00793BD6" w:rsidRPr="001F715C" w:rsidRDefault="00793BD6" w:rsidP="009F56F6">
            <w:pPr>
              <w:jc w:val="center"/>
              <w:rPr>
                <w:rFonts w:ascii="BIZ UD明朝 Medium" w:eastAsia="BIZ UD明朝 Medium" w:hAnsi="BIZ UD明朝 Medium"/>
                <w:rPrChange w:id="155" w:author="中野 正信" w:date="2023-03-16T15:09:00Z">
                  <w:rPr/>
                </w:rPrChange>
              </w:rPr>
              <w:pPrChange w:id="156" w:author="中野 正信" w:date="2023-03-16T15:10:00Z">
                <w:pPr>
                  <w:jc w:val="left"/>
                </w:pPr>
              </w:pPrChange>
            </w:pPr>
            <w:r w:rsidRPr="001F715C">
              <w:rPr>
                <w:rFonts w:ascii="BIZ UD明朝 Medium" w:eastAsia="BIZ UD明朝 Medium" w:hAnsi="BIZ UD明朝 Medium" w:hint="eastAsia"/>
                <w:rPrChange w:id="157" w:author="中野 正信" w:date="2023-03-16T15:09:00Z">
                  <w:rPr>
                    <w:rFonts w:hint="eastAsia"/>
                  </w:rPr>
                </w:rPrChange>
              </w:rPr>
              <w:t>譲渡制限</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1F715C" w:rsidRDefault="00793BD6" w:rsidP="00793BD6">
            <w:pPr>
              <w:rPr>
                <w:rFonts w:ascii="BIZ UD明朝 Medium" w:eastAsia="BIZ UD明朝 Medium" w:hAnsi="BIZ UD明朝 Medium"/>
                <w:rPrChange w:id="158" w:author="中野 正信" w:date="2023-03-16T15:09:00Z">
                  <w:rPr/>
                </w:rPrChange>
              </w:rPr>
            </w:pPr>
            <w:r w:rsidRPr="001F715C">
              <w:rPr>
                <w:rFonts w:ascii="BIZ UD明朝 Medium" w:eastAsia="BIZ UD明朝 Medium" w:hAnsi="BIZ UD明朝 Medium" w:hint="eastAsia"/>
                <w:rPrChange w:id="159" w:author="中野 正信" w:date="2023-03-16T15:09:00Z">
                  <w:rPr>
                    <w:rFonts w:hint="eastAsia"/>
                  </w:rPr>
                </w:rPrChange>
              </w:rPr>
              <w:t>本協定書に基づく権利義務は他人に譲渡することはしません。</w:t>
            </w:r>
          </w:p>
        </w:tc>
      </w:tr>
      <w:tr w:rsidR="00793BD6" w:rsidRPr="001F715C">
        <w:trPr>
          <w:trHeight w:val="837"/>
        </w:trPr>
        <w:tc>
          <w:tcPr>
            <w:tcW w:w="1709" w:type="dxa"/>
            <w:tcBorders>
              <w:top w:val="single" w:sz="4" w:space="0" w:color="auto"/>
              <w:left w:val="single" w:sz="4" w:space="0" w:color="auto"/>
              <w:bottom w:val="single" w:sz="4" w:space="0" w:color="auto"/>
              <w:right w:val="single" w:sz="4" w:space="0" w:color="auto"/>
            </w:tcBorders>
            <w:vAlign w:val="center"/>
          </w:tcPr>
          <w:p w:rsidR="00793BD6" w:rsidRPr="001F715C" w:rsidRDefault="00793BD6" w:rsidP="009F56F6">
            <w:pPr>
              <w:jc w:val="center"/>
              <w:rPr>
                <w:rFonts w:ascii="BIZ UD明朝 Medium" w:eastAsia="BIZ UD明朝 Medium" w:hAnsi="BIZ UD明朝 Medium"/>
                <w:rPrChange w:id="160" w:author="中野 正信" w:date="2023-03-16T15:09:00Z">
                  <w:rPr/>
                </w:rPrChange>
              </w:rPr>
              <w:pPrChange w:id="161" w:author="中野 正信" w:date="2023-03-16T15:10:00Z">
                <w:pPr>
                  <w:jc w:val="left"/>
                </w:pPr>
              </w:pPrChange>
            </w:pPr>
            <w:r w:rsidRPr="001F715C">
              <w:rPr>
                <w:rFonts w:ascii="BIZ UD明朝 Medium" w:eastAsia="BIZ UD明朝 Medium" w:hAnsi="BIZ UD明朝 Medium" w:hint="eastAsia"/>
                <w:rPrChange w:id="162" w:author="中野 正信" w:date="2023-03-16T15:09:00Z">
                  <w:rPr>
                    <w:rFonts w:hint="eastAsia"/>
                  </w:rPr>
                </w:rPrChange>
              </w:rPr>
              <w:t>協議事項</w:t>
            </w:r>
          </w:p>
        </w:tc>
        <w:tc>
          <w:tcPr>
            <w:tcW w:w="7326" w:type="dxa"/>
            <w:tcBorders>
              <w:top w:val="single" w:sz="4" w:space="0" w:color="auto"/>
              <w:left w:val="single" w:sz="4" w:space="0" w:color="auto"/>
              <w:bottom w:val="single" w:sz="4" w:space="0" w:color="auto"/>
              <w:right w:val="single" w:sz="4" w:space="0" w:color="auto"/>
            </w:tcBorders>
            <w:vAlign w:val="center"/>
          </w:tcPr>
          <w:p w:rsidR="00793BD6" w:rsidRPr="001F715C" w:rsidRDefault="00793BD6" w:rsidP="00793BD6">
            <w:pPr>
              <w:rPr>
                <w:rFonts w:ascii="BIZ UD明朝 Medium" w:eastAsia="BIZ UD明朝 Medium" w:hAnsi="BIZ UD明朝 Medium"/>
                <w:rPrChange w:id="163" w:author="中野 正信" w:date="2023-03-16T15:09:00Z">
                  <w:rPr/>
                </w:rPrChange>
              </w:rPr>
            </w:pPr>
            <w:r w:rsidRPr="001F715C">
              <w:rPr>
                <w:rFonts w:ascii="BIZ UD明朝 Medium" w:eastAsia="BIZ UD明朝 Medium" w:hAnsi="BIZ UD明朝 Medium" w:hint="eastAsia"/>
                <w:rPrChange w:id="164" w:author="中野 正信" w:date="2023-03-16T15:09:00Z">
                  <w:rPr>
                    <w:rFonts w:hint="eastAsia"/>
                  </w:rPr>
                </w:rPrChange>
              </w:rPr>
              <w:t>この協定書に定めのない事項については、構成団体全体により協議することとします。</w:t>
            </w:r>
          </w:p>
        </w:tc>
      </w:tr>
    </w:tbl>
    <w:p w:rsidR="00793BD6" w:rsidRPr="001F715C" w:rsidRDefault="00793BD6" w:rsidP="00793BD6">
      <w:pPr>
        <w:ind w:firstLineChars="100" w:firstLine="204"/>
        <w:rPr>
          <w:rFonts w:ascii="BIZ UD明朝 Medium" w:eastAsia="BIZ UD明朝 Medium" w:hAnsi="BIZ UD明朝 Medium"/>
          <w:sz w:val="20"/>
          <w:szCs w:val="20"/>
          <w:rPrChange w:id="165" w:author="中野 正信" w:date="2023-03-16T15:09:00Z">
            <w:rPr>
              <w:sz w:val="20"/>
              <w:szCs w:val="20"/>
            </w:rPr>
          </w:rPrChange>
        </w:rPr>
      </w:pPr>
      <w:r w:rsidRPr="001F715C">
        <w:rPr>
          <w:rFonts w:ascii="BIZ UD明朝 Medium" w:eastAsia="BIZ UD明朝 Medium" w:hAnsi="BIZ UD明朝 Medium" w:hint="eastAsia"/>
          <w:sz w:val="20"/>
          <w:szCs w:val="20"/>
          <w:rPrChange w:id="166" w:author="中野 正信" w:date="2023-03-16T15:09:00Z">
            <w:rPr>
              <w:rFonts w:hint="eastAsia"/>
              <w:sz w:val="20"/>
              <w:szCs w:val="20"/>
            </w:rPr>
          </w:rPrChange>
        </w:rPr>
        <w:t>（備考）共同事業体の構成団体が３者を上回る場合は、この様式に準じた様式を作成してください。</w:t>
      </w:r>
    </w:p>
    <w:p w:rsidR="00793BD6" w:rsidRPr="001F715C" w:rsidRDefault="00793BD6" w:rsidP="00793BD6">
      <w:pPr>
        <w:ind w:left="690"/>
        <w:rPr>
          <w:rFonts w:ascii="BIZ UD明朝 Medium" w:eastAsia="BIZ UD明朝 Medium" w:hAnsi="BIZ UD明朝 Medium"/>
          <w:rPrChange w:id="167" w:author="中野 正信" w:date="2023-03-16T15:09:00Z">
            <w:rPr/>
          </w:rPrChange>
        </w:rPr>
      </w:pPr>
    </w:p>
    <w:p w:rsidR="00793BD6" w:rsidRPr="001F715C" w:rsidRDefault="00793BD6" w:rsidP="00793BD6">
      <w:pPr>
        <w:ind w:left="690"/>
        <w:rPr>
          <w:rFonts w:ascii="BIZ UD明朝 Medium" w:eastAsia="BIZ UD明朝 Medium" w:hAnsi="BIZ UD明朝 Medium"/>
          <w:rPrChange w:id="168" w:author="中野 正信" w:date="2023-03-16T15:09:00Z">
            <w:rPr/>
          </w:rPrChange>
        </w:rPr>
      </w:pPr>
    </w:p>
    <w:p w:rsidR="00793BD6" w:rsidRPr="001F715C" w:rsidRDefault="00E90414" w:rsidP="00793BD6">
      <w:pPr>
        <w:ind w:left="690"/>
        <w:rPr>
          <w:rFonts w:ascii="BIZ UD明朝 Medium" w:eastAsia="BIZ UD明朝 Medium" w:hAnsi="BIZ UD明朝 Medium"/>
          <w:rPrChange w:id="169" w:author="中野 正信" w:date="2023-03-16T15:09:00Z">
            <w:rPr/>
          </w:rPrChange>
        </w:rPr>
      </w:pPr>
      <w:r w:rsidRPr="001F715C">
        <w:rPr>
          <w:rFonts w:ascii="BIZ UD明朝 Medium" w:eastAsia="BIZ UD明朝 Medium" w:hAnsi="BIZ UD明朝 Medium" w:hint="eastAsia"/>
          <w:rPrChange w:id="170" w:author="中野 正信" w:date="2023-03-16T15:09:00Z">
            <w:rPr>
              <w:rFonts w:hint="eastAsia"/>
            </w:rPr>
          </w:rPrChange>
        </w:rPr>
        <w:t>令和</w:t>
      </w:r>
      <w:r w:rsidR="00793BD6" w:rsidRPr="001F715C">
        <w:rPr>
          <w:rFonts w:ascii="BIZ UD明朝 Medium" w:eastAsia="BIZ UD明朝 Medium" w:hAnsi="BIZ UD明朝 Medium" w:hint="eastAsia"/>
          <w:rPrChange w:id="171" w:author="中野 正信" w:date="2023-03-16T15:09:00Z">
            <w:rPr>
              <w:rFonts w:hint="eastAsia"/>
            </w:rPr>
          </w:rPrChange>
        </w:rPr>
        <w:t xml:space="preserve">　　年　　月　　日</w:t>
      </w:r>
    </w:p>
    <w:p w:rsidR="00793BD6" w:rsidRPr="001F715C" w:rsidRDefault="00793BD6" w:rsidP="00793BD6">
      <w:pPr>
        <w:ind w:left="690"/>
        <w:rPr>
          <w:rFonts w:ascii="BIZ UD明朝 Medium" w:eastAsia="BIZ UD明朝 Medium" w:hAnsi="BIZ UD明朝 Medium"/>
          <w:rPrChange w:id="172" w:author="中野 正信" w:date="2023-03-16T15:09:00Z">
            <w:rPr/>
          </w:rPrChange>
        </w:rPr>
      </w:pPr>
    </w:p>
    <w:p w:rsidR="00793BD6" w:rsidRPr="001F715C" w:rsidRDefault="00793BD6" w:rsidP="00793BD6">
      <w:pPr>
        <w:ind w:left="690"/>
        <w:rPr>
          <w:rFonts w:ascii="BIZ UD明朝 Medium" w:eastAsia="BIZ UD明朝 Medium" w:hAnsi="BIZ UD明朝 Medium"/>
          <w:rPrChange w:id="173" w:author="中野 正信" w:date="2023-03-16T15:09:00Z">
            <w:rPr/>
          </w:rPrChange>
        </w:rPr>
      </w:pPr>
    </w:p>
    <w:p w:rsidR="00793BD6" w:rsidRPr="001F715C" w:rsidRDefault="00793BD6" w:rsidP="00793BD6">
      <w:pPr>
        <w:ind w:left="690"/>
        <w:rPr>
          <w:rFonts w:ascii="BIZ UD明朝 Medium" w:eastAsia="BIZ UD明朝 Medium" w:hAnsi="BIZ UD明朝 Medium"/>
          <w:rPrChange w:id="174" w:author="中野 正信" w:date="2023-03-16T15:09:00Z">
            <w:rPr/>
          </w:rPrChange>
        </w:rPr>
      </w:pPr>
    </w:p>
    <w:p w:rsidR="00793BD6" w:rsidRPr="001F715C" w:rsidRDefault="00793BD6" w:rsidP="00793BD6">
      <w:pPr>
        <w:ind w:leftChars="322" w:left="721" w:firstLineChars="1000" w:firstLine="2240"/>
        <w:rPr>
          <w:rFonts w:ascii="BIZ UD明朝 Medium" w:eastAsia="BIZ UD明朝 Medium" w:hAnsi="BIZ UD明朝 Medium"/>
          <w:rPrChange w:id="175" w:author="中野 正信" w:date="2023-03-16T15:09:00Z">
            <w:rPr/>
          </w:rPrChange>
        </w:rPr>
      </w:pPr>
      <w:r w:rsidRPr="001F715C">
        <w:rPr>
          <w:rFonts w:ascii="BIZ UD明朝 Medium" w:eastAsia="BIZ UD明朝 Medium" w:hAnsi="BIZ UD明朝 Medium" w:hint="eastAsia"/>
          <w:rPrChange w:id="176" w:author="中野 正信" w:date="2023-03-16T15:09:00Z">
            <w:rPr>
              <w:rFonts w:hint="eastAsia"/>
            </w:rPr>
          </w:rPrChange>
        </w:rPr>
        <w:t>代表</w:t>
      </w:r>
      <w:r w:rsidR="00770BC9" w:rsidRPr="001F715C">
        <w:rPr>
          <w:rFonts w:ascii="BIZ UD明朝 Medium" w:eastAsia="BIZ UD明朝 Medium" w:hAnsi="BIZ UD明朝 Medium" w:hint="eastAsia"/>
          <w:rPrChange w:id="177" w:author="中野 正信" w:date="2023-03-16T15:09:00Z">
            <w:rPr>
              <w:rFonts w:hint="eastAsia"/>
            </w:rPr>
          </w:rPrChange>
        </w:rPr>
        <w:t>団体</w:t>
      </w:r>
      <w:r w:rsidRPr="001F715C">
        <w:rPr>
          <w:rFonts w:ascii="BIZ UD明朝 Medium" w:eastAsia="BIZ UD明朝 Medium" w:hAnsi="BIZ UD明朝 Medium" w:hint="eastAsia"/>
          <w:rPrChange w:id="178" w:author="中野 正信" w:date="2023-03-16T15:09:00Z">
            <w:rPr>
              <w:rFonts w:hint="eastAsia"/>
            </w:rPr>
          </w:rPrChange>
        </w:rPr>
        <w:t xml:space="preserve">　所</w:t>
      </w:r>
      <w:ins w:id="179"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180" w:author="中野 正信" w:date="2023-03-16T15:09:00Z">
            <w:rPr>
              <w:rFonts w:hint="eastAsia"/>
            </w:rPr>
          </w:rPrChange>
        </w:rPr>
        <w:t>在</w:t>
      </w:r>
      <w:ins w:id="181"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182" w:author="中野 正信" w:date="2023-03-16T15:09:00Z">
            <w:rPr>
              <w:rFonts w:hint="eastAsia"/>
            </w:rPr>
          </w:rPrChange>
        </w:rPr>
        <w:t>地</w:t>
      </w:r>
    </w:p>
    <w:p w:rsidR="00793BD6" w:rsidRPr="001F715C" w:rsidRDefault="00793BD6" w:rsidP="00793BD6">
      <w:pPr>
        <w:ind w:left="690"/>
        <w:rPr>
          <w:rFonts w:ascii="BIZ UD明朝 Medium" w:eastAsia="BIZ UD明朝 Medium" w:hAnsi="BIZ UD明朝 Medium"/>
          <w:rPrChange w:id="183" w:author="中野 正信" w:date="2023-03-16T15:09:00Z">
            <w:rPr/>
          </w:rPrChange>
        </w:rPr>
      </w:pPr>
      <w:r w:rsidRPr="001F715C">
        <w:rPr>
          <w:rFonts w:ascii="BIZ UD明朝 Medium" w:eastAsia="BIZ UD明朝 Medium" w:hAnsi="BIZ UD明朝 Medium" w:hint="eastAsia"/>
          <w:rPrChange w:id="184" w:author="中野 正信" w:date="2023-03-16T15:09:00Z">
            <w:rPr>
              <w:rFonts w:hint="eastAsia"/>
            </w:rPr>
          </w:rPrChange>
        </w:rPr>
        <w:t xml:space="preserve">　　　　　　　　　　　　　　　団</w:t>
      </w:r>
      <w:ins w:id="185"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186" w:author="中野 正信" w:date="2023-03-16T15:09:00Z">
            <w:rPr>
              <w:rFonts w:hint="eastAsia"/>
            </w:rPr>
          </w:rPrChange>
        </w:rPr>
        <w:t>体</w:t>
      </w:r>
      <w:ins w:id="187"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188" w:author="中野 正信" w:date="2023-03-16T15:09:00Z">
            <w:rPr>
              <w:rFonts w:hint="eastAsia"/>
            </w:rPr>
          </w:rPrChange>
        </w:rPr>
        <w:t>名</w:t>
      </w:r>
    </w:p>
    <w:p w:rsidR="00793BD6" w:rsidRPr="001F715C" w:rsidRDefault="00793BD6" w:rsidP="00793BD6">
      <w:pPr>
        <w:ind w:left="690"/>
        <w:rPr>
          <w:rFonts w:ascii="BIZ UD明朝 Medium" w:eastAsia="BIZ UD明朝 Medium" w:hAnsi="BIZ UD明朝 Medium"/>
          <w:rPrChange w:id="189" w:author="中野 正信" w:date="2023-03-16T15:09:00Z">
            <w:rPr/>
          </w:rPrChange>
        </w:rPr>
      </w:pPr>
      <w:r w:rsidRPr="001F715C">
        <w:rPr>
          <w:rFonts w:ascii="BIZ UD明朝 Medium" w:eastAsia="BIZ UD明朝 Medium" w:hAnsi="BIZ UD明朝 Medium" w:hint="eastAsia"/>
          <w:rPrChange w:id="190" w:author="中野 正信" w:date="2023-03-16T15:09:00Z">
            <w:rPr>
              <w:rFonts w:hint="eastAsia"/>
            </w:rPr>
          </w:rPrChange>
        </w:rPr>
        <w:t xml:space="preserve">　　　　　　　　　　　　　　　職・氏名　　　　　　　　　　　　　　　　　㊞</w:t>
      </w:r>
    </w:p>
    <w:p w:rsidR="00793BD6" w:rsidRPr="001F715C" w:rsidRDefault="00793BD6" w:rsidP="00793BD6">
      <w:pPr>
        <w:ind w:leftChars="322" w:left="721" w:firstLineChars="1000" w:firstLine="2240"/>
        <w:rPr>
          <w:rFonts w:ascii="BIZ UD明朝 Medium" w:eastAsia="BIZ UD明朝 Medium" w:hAnsi="BIZ UD明朝 Medium"/>
          <w:rPrChange w:id="191" w:author="中野 正信" w:date="2023-03-16T15:09:00Z">
            <w:rPr/>
          </w:rPrChange>
        </w:rPr>
      </w:pPr>
    </w:p>
    <w:p w:rsidR="00793BD6" w:rsidRPr="001F715C" w:rsidRDefault="00793BD6" w:rsidP="00793BD6">
      <w:pPr>
        <w:ind w:leftChars="322" w:left="721" w:firstLineChars="1000" w:firstLine="2240"/>
        <w:rPr>
          <w:rFonts w:ascii="BIZ UD明朝 Medium" w:eastAsia="BIZ UD明朝 Medium" w:hAnsi="BIZ UD明朝 Medium"/>
          <w:rPrChange w:id="192" w:author="中野 正信" w:date="2023-03-16T15:09:00Z">
            <w:rPr/>
          </w:rPrChange>
        </w:rPr>
      </w:pPr>
    </w:p>
    <w:p w:rsidR="00793BD6" w:rsidRPr="001F715C" w:rsidRDefault="00793BD6" w:rsidP="00793BD6">
      <w:pPr>
        <w:ind w:leftChars="322" w:left="721" w:firstLineChars="1000" w:firstLine="2240"/>
        <w:rPr>
          <w:rFonts w:ascii="BIZ UD明朝 Medium" w:eastAsia="BIZ UD明朝 Medium" w:hAnsi="BIZ UD明朝 Medium"/>
          <w:rPrChange w:id="193" w:author="中野 正信" w:date="2023-03-16T15:09:00Z">
            <w:rPr/>
          </w:rPrChange>
        </w:rPr>
      </w:pPr>
      <w:r w:rsidRPr="001F715C">
        <w:rPr>
          <w:rFonts w:ascii="BIZ UD明朝 Medium" w:eastAsia="BIZ UD明朝 Medium" w:hAnsi="BIZ UD明朝 Medium" w:hint="eastAsia"/>
          <w:rPrChange w:id="194" w:author="中野 正信" w:date="2023-03-16T15:09:00Z">
            <w:rPr>
              <w:rFonts w:hint="eastAsia"/>
            </w:rPr>
          </w:rPrChange>
        </w:rPr>
        <w:t>構成</w:t>
      </w:r>
      <w:r w:rsidR="00770BC9" w:rsidRPr="001F715C">
        <w:rPr>
          <w:rFonts w:ascii="BIZ UD明朝 Medium" w:eastAsia="BIZ UD明朝 Medium" w:hAnsi="BIZ UD明朝 Medium" w:hint="eastAsia"/>
          <w:rPrChange w:id="195" w:author="中野 正信" w:date="2023-03-16T15:09:00Z">
            <w:rPr>
              <w:rFonts w:hint="eastAsia"/>
            </w:rPr>
          </w:rPrChange>
        </w:rPr>
        <w:t>団体</w:t>
      </w:r>
      <w:r w:rsidRPr="001F715C">
        <w:rPr>
          <w:rFonts w:ascii="BIZ UD明朝 Medium" w:eastAsia="BIZ UD明朝 Medium" w:hAnsi="BIZ UD明朝 Medium" w:hint="eastAsia"/>
          <w:rPrChange w:id="196" w:author="中野 正信" w:date="2023-03-16T15:09:00Z">
            <w:rPr>
              <w:rFonts w:hint="eastAsia"/>
            </w:rPr>
          </w:rPrChange>
        </w:rPr>
        <w:t xml:space="preserve">　所</w:t>
      </w:r>
      <w:ins w:id="197"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198" w:author="中野 正信" w:date="2023-03-16T15:09:00Z">
            <w:rPr>
              <w:rFonts w:hint="eastAsia"/>
            </w:rPr>
          </w:rPrChange>
        </w:rPr>
        <w:t>在</w:t>
      </w:r>
      <w:ins w:id="199"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200" w:author="中野 正信" w:date="2023-03-16T15:09:00Z">
            <w:rPr>
              <w:rFonts w:hint="eastAsia"/>
            </w:rPr>
          </w:rPrChange>
        </w:rPr>
        <w:t>地</w:t>
      </w:r>
    </w:p>
    <w:p w:rsidR="00793BD6" w:rsidRPr="001F715C" w:rsidRDefault="00793BD6" w:rsidP="00793BD6">
      <w:pPr>
        <w:ind w:left="690"/>
        <w:rPr>
          <w:rFonts w:ascii="BIZ UD明朝 Medium" w:eastAsia="BIZ UD明朝 Medium" w:hAnsi="BIZ UD明朝 Medium"/>
          <w:rPrChange w:id="201" w:author="中野 正信" w:date="2023-03-16T15:09:00Z">
            <w:rPr/>
          </w:rPrChange>
        </w:rPr>
      </w:pPr>
      <w:r w:rsidRPr="001F715C">
        <w:rPr>
          <w:rFonts w:ascii="BIZ UD明朝 Medium" w:eastAsia="BIZ UD明朝 Medium" w:hAnsi="BIZ UD明朝 Medium" w:hint="eastAsia"/>
          <w:rPrChange w:id="202" w:author="中野 正信" w:date="2023-03-16T15:09:00Z">
            <w:rPr>
              <w:rFonts w:hint="eastAsia"/>
            </w:rPr>
          </w:rPrChange>
        </w:rPr>
        <w:t xml:space="preserve">　　　　　　　　　　　　　　　団</w:t>
      </w:r>
      <w:ins w:id="203"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204" w:author="中野 正信" w:date="2023-03-16T15:09:00Z">
            <w:rPr>
              <w:rFonts w:hint="eastAsia"/>
            </w:rPr>
          </w:rPrChange>
        </w:rPr>
        <w:t>体</w:t>
      </w:r>
      <w:ins w:id="205"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206" w:author="中野 正信" w:date="2023-03-16T15:09:00Z">
            <w:rPr>
              <w:rFonts w:hint="eastAsia"/>
            </w:rPr>
          </w:rPrChange>
        </w:rPr>
        <w:t>名</w:t>
      </w:r>
    </w:p>
    <w:p w:rsidR="00793BD6" w:rsidRPr="001F715C" w:rsidRDefault="00793BD6" w:rsidP="00793BD6">
      <w:pPr>
        <w:ind w:left="690"/>
        <w:rPr>
          <w:rFonts w:ascii="BIZ UD明朝 Medium" w:eastAsia="BIZ UD明朝 Medium" w:hAnsi="BIZ UD明朝 Medium"/>
          <w:rPrChange w:id="207" w:author="中野 正信" w:date="2023-03-16T15:09:00Z">
            <w:rPr/>
          </w:rPrChange>
        </w:rPr>
      </w:pPr>
      <w:r w:rsidRPr="001F715C">
        <w:rPr>
          <w:rFonts w:ascii="BIZ UD明朝 Medium" w:eastAsia="BIZ UD明朝 Medium" w:hAnsi="BIZ UD明朝 Medium" w:hint="eastAsia"/>
          <w:rPrChange w:id="208" w:author="中野 正信" w:date="2023-03-16T15:09:00Z">
            <w:rPr>
              <w:rFonts w:hint="eastAsia"/>
            </w:rPr>
          </w:rPrChange>
        </w:rPr>
        <w:t xml:space="preserve">　　　　　　　　　　　　　　　職・氏名　　　　　　　　　　　　　　　　　㊞</w:t>
      </w:r>
    </w:p>
    <w:p w:rsidR="00793BD6" w:rsidRPr="001F715C" w:rsidRDefault="00793BD6" w:rsidP="00793BD6">
      <w:pPr>
        <w:ind w:left="690"/>
        <w:rPr>
          <w:rFonts w:ascii="BIZ UD明朝 Medium" w:eastAsia="BIZ UD明朝 Medium" w:hAnsi="BIZ UD明朝 Medium"/>
          <w:rPrChange w:id="209" w:author="中野 正信" w:date="2023-03-16T15:09:00Z">
            <w:rPr/>
          </w:rPrChange>
        </w:rPr>
      </w:pPr>
    </w:p>
    <w:p w:rsidR="00793BD6" w:rsidRPr="001F715C" w:rsidRDefault="00793BD6" w:rsidP="00793BD6">
      <w:pPr>
        <w:ind w:left="690"/>
        <w:rPr>
          <w:rFonts w:ascii="BIZ UD明朝 Medium" w:eastAsia="BIZ UD明朝 Medium" w:hAnsi="BIZ UD明朝 Medium"/>
          <w:rPrChange w:id="210" w:author="中野 正信" w:date="2023-03-16T15:09:00Z">
            <w:rPr/>
          </w:rPrChange>
        </w:rPr>
      </w:pPr>
    </w:p>
    <w:p w:rsidR="00793BD6" w:rsidRPr="001F715C" w:rsidRDefault="00793BD6" w:rsidP="00793BD6">
      <w:pPr>
        <w:ind w:leftChars="322" w:left="721" w:firstLineChars="1000" w:firstLine="2240"/>
        <w:rPr>
          <w:rFonts w:ascii="BIZ UD明朝 Medium" w:eastAsia="BIZ UD明朝 Medium" w:hAnsi="BIZ UD明朝 Medium"/>
          <w:rPrChange w:id="211" w:author="中野 正信" w:date="2023-03-16T15:09:00Z">
            <w:rPr/>
          </w:rPrChange>
        </w:rPr>
      </w:pPr>
      <w:r w:rsidRPr="001F715C">
        <w:rPr>
          <w:rFonts w:ascii="BIZ UD明朝 Medium" w:eastAsia="BIZ UD明朝 Medium" w:hAnsi="BIZ UD明朝 Medium" w:hint="eastAsia"/>
          <w:rPrChange w:id="212" w:author="中野 正信" w:date="2023-03-16T15:09:00Z">
            <w:rPr>
              <w:rFonts w:hint="eastAsia"/>
            </w:rPr>
          </w:rPrChange>
        </w:rPr>
        <w:t>構成</w:t>
      </w:r>
      <w:r w:rsidR="00770BC9" w:rsidRPr="001F715C">
        <w:rPr>
          <w:rFonts w:ascii="BIZ UD明朝 Medium" w:eastAsia="BIZ UD明朝 Medium" w:hAnsi="BIZ UD明朝 Medium" w:hint="eastAsia"/>
          <w:rPrChange w:id="213" w:author="中野 正信" w:date="2023-03-16T15:09:00Z">
            <w:rPr>
              <w:rFonts w:hint="eastAsia"/>
            </w:rPr>
          </w:rPrChange>
        </w:rPr>
        <w:t>団体</w:t>
      </w:r>
      <w:r w:rsidR="00850724" w:rsidRPr="001F715C">
        <w:rPr>
          <w:rFonts w:ascii="BIZ UD明朝 Medium" w:eastAsia="BIZ UD明朝 Medium" w:hAnsi="BIZ UD明朝 Medium" w:hint="eastAsia"/>
          <w:rPrChange w:id="214" w:author="中野 正信" w:date="2023-03-16T15:09:00Z">
            <w:rPr>
              <w:rFonts w:hint="eastAsia"/>
            </w:rPr>
          </w:rPrChange>
        </w:rPr>
        <w:t xml:space="preserve">　</w:t>
      </w:r>
      <w:r w:rsidRPr="001F715C">
        <w:rPr>
          <w:rFonts w:ascii="BIZ UD明朝 Medium" w:eastAsia="BIZ UD明朝 Medium" w:hAnsi="BIZ UD明朝 Medium" w:hint="eastAsia"/>
          <w:rPrChange w:id="215" w:author="中野 正信" w:date="2023-03-16T15:09:00Z">
            <w:rPr>
              <w:rFonts w:hint="eastAsia"/>
            </w:rPr>
          </w:rPrChange>
        </w:rPr>
        <w:t>所</w:t>
      </w:r>
      <w:ins w:id="216"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217" w:author="中野 正信" w:date="2023-03-16T15:09:00Z">
            <w:rPr>
              <w:rFonts w:hint="eastAsia"/>
            </w:rPr>
          </w:rPrChange>
        </w:rPr>
        <w:t>在</w:t>
      </w:r>
      <w:ins w:id="218"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219" w:author="中野 正信" w:date="2023-03-16T15:09:00Z">
            <w:rPr>
              <w:rFonts w:hint="eastAsia"/>
            </w:rPr>
          </w:rPrChange>
        </w:rPr>
        <w:t>地</w:t>
      </w:r>
    </w:p>
    <w:p w:rsidR="00793BD6" w:rsidRPr="001F715C" w:rsidRDefault="00793BD6" w:rsidP="00793BD6">
      <w:pPr>
        <w:ind w:left="690"/>
        <w:rPr>
          <w:rFonts w:ascii="BIZ UD明朝 Medium" w:eastAsia="BIZ UD明朝 Medium" w:hAnsi="BIZ UD明朝 Medium"/>
          <w:rPrChange w:id="220" w:author="中野 正信" w:date="2023-03-16T15:09:00Z">
            <w:rPr/>
          </w:rPrChange>
        </w:rPr>
      </w:pPr>
      <w:r w:rsidRPr="001F715C">
        <w:rPr>
          <w:rFonts w:ascii="BIZ UD明朝 Medium" w:eastAsia="BIZ UD明朝 Medium" w:hAnsi="BIZ UD明朝 Medium" w:hint="eastAsia"/>
          <w:rPrChange w:id="221" w:author="中野 正信" w:date="2023-03-16T15:09:00Z">
            <w:rPr>
              <w:rFonts w:hint="eastAsia"/>
            </w:rPr>
          </w:rPrChange>
        </w:rPr>
        <w:t xml:space="preserve">　　　　　　　　　　　　　　　団</w:t>
      </w:r>
      <w:ins w:id="222" w:author="中野 正信" w:date="2023-03-16T15:10:00Z">
        <w:r w:rsidR="009F56F6">
          <w:rPr>
            <w:rFonts w:ascii="BIZ UD明朝 Medium" w:eastAsia="BIZ UD明朝 Medium" w:hAnsi="BIZ UD明朝 Medium" w:hint="eastAsia"/>
          </w:rPr>
          <w:t xml:space="preserve"> </w:t>
        </w:r>
      </w:ins>
      <w:r w:rsidRPr="001F715C">
        <w:rPr>
          <w:rFonts w:ascii="BIZ UD明朝 Medium" w:eastAsia="BIZ UD明朝 Medium" w:hAnsi="BIZ UD明朝 Medium" w:hint="eastAsia"/>
          <w:rPrChange w:id="223" w:author="中野 正信" w:date="2023-03-16T15:09:00Z">
            <w:rPr>
              <w:rFonts w:hint="eastAsia"/>
            </w:rPr>
          </w:rPrChange>
        </w:rPr>
        <w:t>体</w:t>
      </w:r>
      <w:ins w:id="224" w:author="中野 正信" w:date="2023-03-16T15:10:00Z">
        <w:r w:rsidR="009F56F6">
          <w:rPr>
            <w:rFonts w:ascii="BIZ UD明朝 Medium" w:eastAsia="BIZ UD明朝 Medium" w:hAnsi="BIZ UD明朝 Medium" w:hint="eastAsia"/>
          </w:rPr>
          <w:t xml:space="preserve"> </w:t>
        </w:r>
      </w:ins>
      <w:bookmarkStart w:id="225" w:name="_GoBack"/>
      <w:bookmarkEnd w:id="225"/>
      <w:r w:rsidRPr="001F715C">
        <w:rPr>
          <w:rFonts w:ascii="BIZ UD明朝 Medium" w:eastAsia="BIZ UD明朝 Medium" w:hAnsi="BIZ UD明朝 Medium" w:hint="eastAsia"/>
          <w:rPrChange w:id="226" w:author="中野 正信" w:date="2023-03-16T15:09:00Z">
            <w:rPr>
              <w:rFonts w:hint="eastAsia"/>
            </w:rPr>
          </w:rPrChange>
        </w:rPr>
        <w:t>名</w:t>
      </w:r>
    </w:p>
    <w:p w:rsidR="00793BD6" w:rsidRPr="001F715C" w:rsidRDefault="00793BD6" w:rsidP="00793BD6">
      <w:pPr>
        <w:ind w:left="690"/>
        <w:rPr>
          <w:rFonts w:ascii="BIZ UD明朝 Medium" w:eastAsia="BIZ UD明朝 Medium" w:hAnsi="BIZ UD明朝 Medium"/>
          <w:rPrChange w:id="227" w:author="中野 正信" w:date="2023-03-16T15:09:00Z">
            <w:rPr/>
          </w:rPrChange>
        </w:rPr>
      </w:pPr>
      <w:r w:rsidRPr="001F715C">
        <w:rPr>
          <w:rFonts w:ascii="BIZ UD明朝 Medium" w:eastAsia="BIZ UD明朝 Medium" w:hAnsi="BIZ UD明朝 Medium" w:hint="eastAsia"/>
          <w:rPrChange w:id="228" w:author="中野 正信" w:date="2023-03-16T15:09:00Z">
            <w:rPr>
              <w:rFonts w:hint="eastAsia"/>
            </w:rPr>
          </w:rPrChange>
        </w:rPr>
        <w:t xml:space="preserve">　　　　　　　　　　　　　　　職・氏名　　　　　　　　　　　　　　　　　㊞</w:t>
      </w:r>
    </w:p>
    <w:p w:rsidR="00793BD6" w:rsidRPr="001F715C" w:rsidRDefault="00793BD6" w:rsidP="00793BD6">
      <w:pPr>
        <w:rPr>
          <w:rFonts w:ascii="BIZ UD明朝 Medium" w:eastAsia="BIZ UD明朝 Medium" w:hAnsi="BIZ UD明朝 Medium"/>
          <w:sz w:val="21"/>
          <w:rPrChange w:id="229" w:author="中野 正信" w:date="2023-03-16T15:09:00Z">
            <w:rPr>
              <w:sz w:val="21"/>
            </w:rPr>
          </w:rPrChange>
        </w:rPr>
      </w:pPr>
    </w:p>
    <w:p w:rsidR="00D271AA" w:rsidRPr="001F715C" w:rsidRDefault="00D271AA">
      <w:pPr>
        <w:rPr>
          <w:rFonts w:ascii="BIZ UD明朝 Medium" w:eastAsia="BIZ UD明朝 Medium" w:hAnsi="BIZ UD明朝 Medium"/>
          <w:rPrChange w:id="230" w:author="中野 正信" w:date="2023-03-16T15:09:00Z">
            <w:rPr/>
          </w:rPrChange>
        </w:rPr>
      </w:pPr>
    </w:p>
    <w:sectPr w:rsidR="00D271AA" w:rsidRPr="001F715C" w:rsidSect="00793BD6">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FF7" w:rsidRDefault="00163FF7" w:rsidP="00FC3B3A">
      <w:r>
        <w:separator/>
      </w:r>
    </w:p>
  </w:endnote>
  <w:endnote w:type="continuationSeparator" w:id="0">
    <w:p w:rsidR="00163FF7" w:rsidRDefault="00163FF7" w:rsidP="00FC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FF7" w:rsidRDefault="00163FF7" w:rsidP="00FC3B3A">
      <w:r>
        <w:separator/>
      </w:r>
    </w:p>
  </w:footnote>
  <w:footnote w:type="continuationSeparator" w:id="0">
    <w:p w:rsidR="00163FF7" w:rsidRDefault="00163FF7" w:rsidP="00FC3B3A">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中野 正信">
    <w15:presenceInfo w15:providerId="AD" w15:userId="S-1-5-21-1886169037-697132945-400449928-62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D6"/>
    <w:rsid w:val="00051742"/>
    <w:rsid w:val="001441FE"/>
    <w:rsid w:val="00163FF7"/>
    <w:rsid w:val="001D335F"/>
    <w:rsid w:val="001F715C"/>
    <w:rsid w:val="002006A1"/>
    <w:rsid w:val="002E4E30"/>
    <w:rsid w:val="00325FE8"/>
    <w:rsid w:val="003E66FB"/>
    <w:rsid w:val="00431129"/>
    <w:rsid w:val="005B61AD"/>
    <w:rsid w:val="005C4233"/>
    <w:rsid w:val="00770BC9"/>
    <w:rsid w:val="00773A9F"/>
    <w:rsid w:val="00793BD6"/>
    <w:rsid w:val="007D1291"/>
    <w:rsid w:val="008054DE"/>
    <w:rsid w:val="00830E80"/>
    <w:rsid w:val="00850724"/>
    <w:rsid w:val="0085184F"/>
    <w:rsid w:val="008720C9"/>
    <w:rsid w:val="00884010"/>
    <w:rsid w:val="009E0952"/>
    <w:rsid w:val="009F56F6"/>
    <w:rsid w:val="00A065AF"/>
    <w:rsid w:val="00D271AA"/>
    <w:rsid w:val="00D50E6A"/>
    <w:rsid w:val="00E15047"/>
    <w:rsid w:val="00E57C8F"/>
    <w:rsid w:val="00E90414"/>
    <w:rsid w:val="00EE16CC"/>
    <w:rsid w:val="00F023C5"/>
    <w:rsid w:val="00F7024F"/>
    <w:rsid w:val="00F86016"/>
    <w:rsid w:val="00FC3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4:docId w14:val="541B3042"/>
  <w15:chartTrackingRefBased/>
  <w15:docId w15:val="{1E204C8C-10BA-4597-A45C-012ECB20E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BD6"/>
    <w:pPr>
      <w:widowControl w:val="0"/>
      <w:jc w:val="both"/>
    </w:pPr>
    <w:rPr>
      <w:rFonts w:ascii="ＭＳ 明朝" w:cs="TmsRmn"/>
      <w:spacing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3A"/>
    <w:pPr>
      <w:tabs>
        <w:tab w:val="center" w:pos="4252"/>
        <w:tab w:val="right" w:pos="8504"/>
      </w:tabs>
      <w:snapToGrid w:val="0"/>
    </w:pPr>
  </w:style>
  <w:style w:type="character" w:customStyle="1" w:styleId="a4">
    <w:name w:val="ヘッダー (文字)"/>
    <w:link w:val="a3"/>
    <w:rsid w:val="00FC3B3A"/>
    <w:rPr>
      <w:rFonts w:ascii="ＭＳ 明朝" w:cs="TmsRmn"/>
      <w:spacing w:val="2"/>
      <w:sz w:val="22"/>
      <w:szCs w:val="24"/>
    </w:rPr>
  </w:style>
  <w:style w:type="paragraph" w:styleId="a5">
    <w:name w:val="footer"/>
    <w:basedOn w:val="a"/>
    <w:link w:val="a6"/>
    <w:rsid w:val="00FC3B3A"/>
    <w:pPr>
      <w:tabs>
        <w:tab w:val="center" w:pos="4252"/>
        <w:tab w:val="right" w:pos="8504"/>
      </w:tabs>
      <w:snapToGrid w:val="0"/>
    </w:pPr>
  </w:style>
  <w:style w:type="character" w:customStyle="1" w:styleId="a6">
    <w:name w:val="フッター (文字)"/>
    <w:link w:val="a5"/>
    <w:rsid w:val="00FC3B3A"/>
    <w:rPr>
      <w:rFonts w:ascii="ＭＳ 明朝" w:cs="TmsRmn"/>
      <w:spacing w:val="2"/>
      <w:sz w:val="22"/>
      <w:szCs w:val="24"/>
    </w:rPr>
  </w:style>
  <w:style w:type="paragraph" w:styleId="a7">
    <w:name w:val="Balloon Text"/>
    <w:basedOn w:val="a"/>
    <w:link w:val="a8"/>
    <w:rsid w:val="00E57C8F"/>
    <w:rPr>
      <w:rFonts w:ascii="游ゴシック Light" w:eastAsia="游ゴシック Light" w:hAnsi="游ゴシック Light" w:cs="Times New Roman"/>
      <w:sz w:val="18"/>
      <w:szCs w:val="18"/>
    </w:rPr>
  </w:style>
  <w:style w:type="character" w:customStyle="1" w:styleId="a8">
    <w:name w:val="吹き出し (文字)"/>
    <w:link w:val="a7"/>
    <w:rsid w:val="00E57C8F"/>
    <w:rPr>
      <w:rFonts w:ascii="游ゴシック Light" w:eastAsia="游ゴシック Light" w:hAnsi="游ゴシック Light" w:cs="Times New Roman"/>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A42D1-37F6-473A-8AD1-8E18F613D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151</Words>
  <Characters>862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正信</dc:creator>
  <cp:keywords/>
  <dc:description/>
  <cp:lastModifiedBy>中野 正信</cp:lastModifiedBy>
  <cp:revision>3</cp:revision>
  <cp:lastPrinted>2010-02-09T11:35:00Z</cp:lastPrinted>
  <dcterms:created xsi:type="dcterms:W3CDTF">2023-03-10T02:36:00Z</dcterms:created>
  <dcterms:modified xsi:type="dcterms:W3CDTF">2023-03-16T06:10:00Z</dcterms:modified>
</cp:coreProperties>
</file>