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6EE" w:rsidRPr="00706099" w:rsidRDefault="00023532" w:rsidP="00023532">
      <w:pPr>
        <w:jc w:val="right"/>
        <w:rPr>
          <w:rFonts w:ascii="BIZ UDゴシック" w:eastAsia="BIZ UDゴシック" w:hAnsi="BIZ UDゴシック" w:cs="Times New Roman"/>
          <w:spacing w:val="0"/>
          <w:kern w:val="2"/>
          <w:szCs w:val="22"/>
          <w:rPrChange w:id="0" w:author="中野 正信" w:date="2023-03-16T14:59:00Z">
            <w:rPr>
              <w:rFonts w:ascii="ＭＳ ゴシック" w:eastAsia="ＭＳ ゴシック" w:hAnsi="ＭＳ ゴシック" w:cs="Times New Roman"/>
              <w:spacing w:val="0"/>
              <w:kern w:val="2"/>
              <w:szCs w:val="22"/>
            </w:rPr>
          </w:rPrChange>
        </w:rPr>
      </w:pPr>
      <w:r w:rsidRPr="00706099">
        <w:rPr>
          <w:rFonts w:ascii="BIZ UDゴシック" w:eastAsia="BIZ UDゴシック" w:hAnsi="BIZ UDゴシック" w:cs="Times New Roman" w:hint="eastAsia"/>
          <w:spacing w:val="0"/>
          <w:kern w:val="2"/>
          <w:szCs w:val="22"/>
          <w:rPrChange w:id="1" w:author="中野 正信" w:date="2023-03-16T14:59:00Z">
            <w:rPr>
              <w:rFonts w:ascii="ＭＳ ゴシック" w:eastAsia="ＭＳ ゴシック" w:hAnsi="ＭＳ ゴシック" w:cs="Times New Roman" w:hint="eastAsia"/>
              <w:spacing w:val="0"/>
              <w:kern w:val="2"/>
              <w:szCs w:val="22"/>
            </w:rPr>
          </w:rPrChange>
        </w:rPr>
        <w:t>（</w:t>
      </w:r>
      <w:r w:rsidR="00D866EE" w:rsidRPr="00706099">
        <w:rPr>
          <w:rFonts w:ascii="BIZ UDゴシック" w:eastAsia="BIZ UDゴシック" w:hAnsi="BIZ UDゴシック" w:cs="Times New Roman" w:hint="eastAsia"/>
          <w:spacing w:val="0"/>
          <w:kern w:val="2"/>
          <w:szCs w:val="22"/>
          <w:rPrChange w:id="2" w:author="中野 正信" w:date="2023-03-16T14:59:00Z">
            <w:rPr>
              <w:rFonts w:ascii="ＭＳ ゴシック" w:eastAsia="ＭＳ ゴシック" w:hAnsi="ＭＳ ゴシック" w:cs="Times New Roman" w:hint="eastAsia"/>
              <w:spacing w:val="0"/>
              <w:kern w:val="2"/>
              <w:szCs w:val="22"/>
            </w:rPr>
          </w:rPrChange>
        </w:rPr>
        <w:t>様式</w:t>
      </w:r>
      <w:r w:rsidR="003B7878" w:rsidRPr="00706099">
        <w:rPr>
          <w:rFonts w:ascii="BIZ UDゴシック" w:eastAsia="BIZ UDゴシック" w:hAnsi="BIZ UDゴシック" w:cs="Times New Roman" w:hint="eastAsia"/>
          <w:spacing w:val="0"/>
          <w:kern w:val="2"/>
          <w:szCs w:val="22"/>
          <w:rPrChange w:id="3" w:author="中野 正信" w:date="2023-03-16T14:59:00Z">
            <w:rPr>
              <w:rFonts w:ascii="ＭＳ ゴシック" w:eastAsia="ＭＳ ゴシック" w:hAnsi="ＭＳ ゴシック" w:cs="Times New Roman" w:hint="eastAsia"/>
              <w:spacing w:val="0"/>
              <w:kern w:val="2"/>
              <w:szCs w:val="22"/>
            </w:rPr>
          </w:rPrChange>
        </w:rPr>
        <w:t>５</w:t>
      </w:r>
      <w:r w:rsidRPr="00706099">
        <w:rPr>
          <w:rFonts w:ascii="BIZ UDゴシック" w:eastAsia="BIZ UDゴシック" w:hAnsi="BIZ UDゴシック" w:cs="Times New Roman" w:hint="eastAsia"/>
          <w:spacing w:val="0"/>
          <w:kern w:val="2"/>
          <w:szCs w:val="22"/>
          <w:rPrChange w:id="4" w:author="中野 正信" w:date="2023-03-16T14:59:00Z">
            <w:rPr>
              <w:rFonts w:ascii="ＭＳ ゴシック" w:eastAsia="ＭＳ ゴシック" w:hAnsi="ＭＳ ゴシック" w:cs="Times New Roman" w:hint="eastAsia"/>
              <w:spacing w:val="0"/>
              <w:kern w:val="2"/>
              <w:szCs w:val="22"/>
            </w:rPr>
          </w:rPrChange>
        </w:rPr>
        <w:t>）</w:t>
      </w:r>
    </w:p>
    <w:p w:rsidR="00D866EE" w:rsidRPr="00706099" w:rsidRDefault="00D866EE" w:rsidP="00D866EE">
      <w:pPr>
        <w:jc w:val="center"/>
        <w:rPr>
          <w:rFonts w:ascii="BIZ UDゴシック" w:eastAsia="BIZ UDゴシック" w:hAnsi="BIZ UDゴシック" w:cs="Times New Roman"/>
          <w:spacing w:val="0"/>
          <w:kern w:val="2"/>
          <w:sz w:val="36"/>
          <w:szCs w:val="36"/>
          <w:rPrChange w:id="5" w:author="中野 正信" w:date="2023-03-16T14:59:00Z">
            <w:rPr>
              <w:rFonts w:ascii="ＭＳ ゴシック" w:eastAsia="ＭＳ ゴシック" w:hAnsi="ＭＳ ゴシック" w:cs="Times New Roman"/>
              <w:spacing w:val="0"/>
              <w:kern w:val="2"/>
              <w:sz w:val="36"/>
              <w:szCs w:val="36"/>
            </w:rPr>
          </w:rPrChange>
        </w:rPr>
      </w:pPr>
      <w:r w:rsidRPr="00706099">
        <w:rPr>
          <w:rFonts w:ascii="BIZ UDゴシック" w:eastAsia="BIZ UDゴシック" w:hAnsi="BIZ UDゴシック" w:cs="Times New Roman" w:hint="eastAsia"/>
          <w:spacing w:val="0"/>
          <w:kern w:val="2"/>
          <w:sz w:val="36"/>
          <w:szCs w:val="36"/>
          <w:rPrChange w:id="6" w:author="中野 正信" w:date="2023-03-16T14:59:00Z">
            <w:rPr>
              <w:rFonts w:ascii="ＭＳ ゴシック" w:eastAsia="ＭＳ ゴシック" w:hAnsi="ＭＳ ゴシック" w:cs="Times New Roman" w:hint="eastAsia"/>
              <w:spacing w:val="0"/>
              <w:kern w:val="2"/>
              <w:sz w:val="36"/>
              <w:szCs w:val="36"/>
            </w:rPr>
          </w:rPrChange>
        </w:rPr>
        <w:t>欠格事項に該当しない宣誓書</w:t>
      </w:r>
    </w:p>
    <w:p w:rsidR="00D866EE" w:rsidRPr="003A3E25" w:rsidRDefault="00D866EE" w:rsidP="00D866EE">
      <w:pPr>
        <w:jc w:val="center"/>
        <w:rPr>
          <w:rFonts w:ascii="ＭＳ ゴシック" w:eastAsia="ＭＳ ゴシック" w:hAnsi="ＭＳ ゴシック" w:cs="Times New Roman"/>
          <w:spacing w:val="0"/>
          <w:kern w:val="2"/>
          <w:sz w:val="44"/>
          <w:szCs w:val="36"/>
        </w:rPr>
      </w:pPr>
    </w:p>
    <w:p w:rsidR="00D866EE" w:rsidRPr="00706099" w:rsidRDefault="00690885" w:rsidP="00D866EE">
      <w:pPr>
        <w:jc w:val="right"/>
        <w:rPr>
          <w:rFonts w:ascii="BIZ UD明朝 Medium" w:eastAsia="BIZ UD明朝 Medium" w:hAnsi="BIZ UD明朝 Medium" w:cs="Times New Roman"/>
          <w:spacing w:val="0"/>
          <w:kern w:val="2"/>
          <w:sz w:val="24"/>
          <w:rPrChange w:id="7" w:author="中野 正信" w:date="2023-03-16T14:59:00Z">
            <w:rPr>
              <w:rFonts w:hAnsi="ＭＳ 明朝" w:cs="Times New Roman"/>
              <w:spacing w:val="0"/>
              <w:kern w:val="2"/>
              <w:sz w:val="24"/>
            </w:rPr>
          </w:rPrChange>
        </w:rPr>
      </w:pPr>
      <w:r w:rsidRPr="00706099">
        <w:rPr>
          <w:rFonts w:ascii="BIZ UD明朝 Medium" w:eastAsia="BIZ UD明朝 Medium" w:hAnsi="BIZ UD明朝 Medium" w:cs="Times New Roman" w:hint="eastAsia"/>
          <w:spacing w:val="0"/>
          <w:kern w:val="2"/>
          <w:sz w:val="24"/>
          <w:rPrChange w:id="8" w:author="中野 正信" w:date="2023-03-16T14:59:00Z">
            <w:rPr>
              <w:rFonts w:hAnsi="ＭＳ 明朝" w:cs="Times New Roman" w:hint="eastAsia"/>
              <w:spacing w:val="0"/>
              <w:kern w:val="2"/>
              <w:sz w:val="24"/>
            </w:rPr>
          </w:rPrChange>
        </w:rPr>
        <w:t>令和</w:t>
      </w:r>
      <w:r w:rsidR="00D866EE" w:rsidRPr="00706099">
        <w:rPr>
          <w:rFonts w:ascii="BIZ UD明朝 Medium" w:eastAsia="BIZ UD明朝 Medium" w:hAnsi="BIZ UD明朝 Medium" w:cs="Times New Roman" w:hint="eastAsia"/>
          <w:spacing w:val="0"/>
          <w:kern w:val="2"/>
          <w:sz w:val="24"/>
          <w:rPrChange w:id="9" w:author="中野 正信" w:date="2023-03-16T14:59:00Z">
            <w:rPr>
              <w:rFonts w:hAnsi="ＭＳ 明朝" w:cs="Times New Roman" w:hint="eastAsia"/>
              <w:spacing w:val="0"/>
              <w:kern w:val="2"/>
              <w:sz w:val="24"/>
            </w:rPr>
          </w:rPrChange>
        </w:rPr>
        <w:t xml:space="preserve">　　</w:t>
      </w:r>
      <w:r w:rsidR="00D866EE" w:rsidRPr="00706099">
        <w:rPr>
          <w:rFonts w:ascii="BIZ UD明朝 Medium" w:eastAsia="BIZ UD明朝 Medium" w:hAnsi="BIZ UD明朝 Medium" w:cs="Times New Roman" w:hint="eastAsia"/>
          <w:spacing w:val="0"/>
          <w:kern w:val="2"/>
          <w:sz w:val="24"/>
          <w:lang w:eastAsia="zh-TW"/>
          <w:rPrChange w:id="10" w:author="中野 正信" w:date="2023-03-16T14:59:00Z">
            <w:rPr>
              <w:rFonts w:hAnsi="ＭＳ 明朝" w:cs="Times New Roman" w:hint="eastAsia"/>
              <w:spacing w:val="0"/>
              <w:kern w:val="2"/>
              <w:sz w:val="24"/>
              <w:lang w:eastAsia="zh-TW"/>
            </w:rPr>
          </w:rPrChange>
        </w:rPr>
        <w:t xml:space="preserve">年　</w:t>
      </w:r>
      <w:r w:rsidR="00D866EE" w:rsidRPr="00706099">
        <w:rPr>
          <w:rFonts w:ascii="BIZ UD明朝 Medium" w:eastAsia="BIZ UD明朝 Medium" w:hAnsi="BIZ UD明朝 Medium" w:cs="Times New Roman" w:hint="eastAsia"/>
          <w:spacing w:val="0"/>
          <w:kern w:val="2"/>
          <w:sz w:val="24"/>
          <w:rPrChange w:id="11" w:author="中野 正信" w:date="2023-03-16T14:59:00Z">
            <w:rPr>
              <w:rFonts w:hAnsi="ＭＳ 明朝" w:cs="Times New Roman" w:hint="eastAsia"/>
              <w:spacing w:val="0"/>
              <w:kern w:val="2"/>
              <w:sz w:val="24"/>
            </w:rPr>
          </w:rPrChange>
        </w:rPr>
        <w:t xml:space="preserve">　</w:t>
      </w:r>
      <w:r w:rsidR="00D866EE" w:rsidRPr="00706099">
        <w:rPr>
          <w:rFonts w:ascii="BIZ UD明朝 Medium" w:eastAsia="BIZ UD明朝 Medium" w:hAnsi="BIZ UD明朝 Medium" w:cs="Times New Roman" w:hint="eastAsia"/>
          <w:spacing w:val="0"/>
          <w:kern w:val="2"/>
          <w:sz w:val="24"/>
          <w:lang w:eastAsia="zh-TW"/>
          <w:rPrChange w:id="12" w:author="中野 正信" w:date="2023-03-16T14:59:00Z">
            <w:rPr>
              <w:rFonts w:hAnsi="ＭＳ 明朝" w:cs="Times New Roman" w:hint="eastAsia"/>
              <w:spacing w:val="0"/>
              <w:kern w:val="2"/>
              <w:sz w:val="24"/>
              <w:lang w:eastAsia="zh-TW"/>
            </w:rPr>
          </w:rPrChange>
        </w:rPr>
        <w:t>月</w:t>
      </w:r>
      <w:r w:rsidR="00D866EE" w:rsidRPr="00706099">
        <w:rPr>
          <w:rFonts w:ascii="BIZ UD明朝 Medium" w:eastAsia="BIZ UD明朝 Medium" w:hAnsi="BIZ UD明朝 Medium" w:cs="Times New Roman" w:hint="eastAsia"/>
          <w:spacing w:val="0"/>
          <w:kern w:val="2"/>
          <w:sz w:val="24"/>
          <w:rPrChange w:id="13" w:author="中野 正信" w:date="2023-03-16T14:59:00Z">
            <w:rPr>
              <w:rFonts w:hAnsi="ＭＳ 明朝" w:cs="Times New Roman" w:hint="eastAsia"/>
              <w:spacing w:val="0"/>
              <w:kern w:val="2"/>
              <w:sz w:val="24"/>
            </w:rPr>
          </w:rPrChange>
        </w:rPr>
        <w:t xml:space="preserve">　</w:t>
      </w:r>
      <w:r w:rsidR="00D866EE" w:rsidRPr="00706099">
        <w:rPr>
          <w:rFonts w:ascii="BIZ UD明朝 Medium" w:eastAsia="BIZ UD明朝 Medium" w:hAnsi="BIZ UD明朝 Medium" w:cs="Times New Roman" w:hint="eastAsia"/>
          <w:spacing w:val="0"/>
          <w:kern w:val="2"/>
          <w:sz w:val="24"/>
          <w:lang w:eastAsia="zh-TW"/>
          <w:rPrChange w:id="14" w:author="中野 正信" w:date="2023-03-16T14:59:00Z">
            <w:rPr>
              <w:rFonts w:hAnsi="ＭＳ 明朝" w:cs="Times New Roman" w:hint="eastAsia"/>
              <w:spacing w:val="0"/>
              <w:kern w:val="2"/>
              <w:sz w:val="24"/>
              <w:lang w:eastAsia="zh-TW"/>
            </w:rPr>
          </w:rPrChange>
        </w:rPr>
        <w:t xml:space="preserve">　日</w:t>
      </w:r>
    </w:p>
    <w:p w:rsidR="00D866EE" w:rsidRPr="00706099" w:rsidRDefault="00D866EE" w:rsidP="00D866EE">
      <w:pPr>
        <w:rPr>
          <w:rFonts w:ascii="BIZ UD明朝 Medium" w:eastAsia="BIZ UD明朝 Medium" w:hAnsi="BIZ UD明朝 Medium" w:cs="Times New Roman"/>
          <w:spacing w:val="0"/>
          <w:kern w:val="2"/>
          <w:sz w:val="24"/>
          <w:rPrChange w:id="15" w:author="中野 正信" w:date="2023-03-16T14:59:00Z">
            <w:rPr>
              <w:rFonts w:hAnsi="ＭＳ 明朝" w:cs="Times New Roman"/>
              <w:spacing w:val="0"/>
              <w:kern w:val="2"/>
              <w:sz w:val="24"/>
            </w:rPr>
          </w:rPrChange>
        </w:rPr>
      </w:pPr>
    </w:p>
    <w:p w:rsidR="00D866EE" w:rsidRPr="00706099" w:rsidRDefault="00D866EE" w:rsidP="00D866EE">
      <w:pPr>
        <w:rPr>
          <w:rFonts w:ascii="BIZ UD明朝 Medium" w:eastAsia="BIZ UD明朝 Medium" w:hAnsi="BIZ UD明朝 Medium" w:cs="Times New Roman"/>
          <w:spacing w:val="0"/>
          <w:kern w:val="2"/>
          <w:sz w:val="24"/>
          <w:rPrChange w:id="16" w:author="中野 正信" w:date="2023-03-16T14:59:00Z">
            <w:rPr>
              <w:rFonts w:hAnsi="ＭＳ 明朝" w:cs="Times New Roman"/>
              <w:spacing w:val="0"/>
              <w:kern w:val="2"/>
              <w:sz w:val="24"/>
            </w:rPr>
          </w:rPrChange>
        </w:rPr>
      </w:pPr>
      <w:r w:rsidRPr="00706099">
        <w:rPr>
          <w:rFonts w:ascii="BIZ UD明朝 Medium" w:eastAsia="BIZ UD明朝 Medium" w:hAnsi="BIZ UD明朝 Medium" w:cs="Times New Roman" w:hint="eastAsia"/>
          <w:spacing w:val="0"/>
          <w:kern w:val="2"/>
          <w:sz w:val="24"/>
          <w:rPrChange w:id="17" w:author="中野 正信" w:date="2023-03-16T14:59:00Z">
            <w:rPr>
              <w:rFonts w:hAnsi="ＭＳ 明朝" w:cs="Times New Roman" w:hint="eastAsia"/>
              <w:spacing w:val="0"/>
              <w:kern w:val="2"/>
              <w:sz w:val="24"/>
            </w:rPr>
          </w:rPrChange>
        </w:rPr>
        <w:t xml:space="preserve">　　</w:t>
      </w:r>
      <w:r w:rsidRPr="00706099">
        <w:rPr>
          <w:rFonts w:ascii="BIZ UD明朝 Medium" w:eastAsia="BIZ UD明朝 Medium" w:hAnsi="BIZ UD明朝 Medium" w:cs="Times New Roman" w:hint="eastAsia"/>
          <w:spacing w:val="0"/>
          <w:kern w:val="2"/>
          <w:sz w:val="24"/>
          <w:lang w:eastAsia="zh-CN"/>
          <w:rPrChange w:id="18" w:author="中野 正信" w:date="2023-03-16T14:59:00Z">
            <w:rPr>
              <w:rFonts w:hAnsi="ＭＳ 明朝" w:cs="Times New Roman" w:hint="eastAsia"/>
              <w:spacing w:val="0"/>
              <w:kern w:val="2"/>
              <w:sz w:val="24"/>
              <w:lang w:eastAsia="zh-CN"/>
            </w:rPr>
          </w:rPrChange>
        </w:rPr>
        <w:t>横浜市</w:t>
      </w:r>
      <w:del w:id="19" w:author="中野 正信" w:date="2023-03-10T11:29:00Z">
        <w:r w:rsidR="00A66A27" w:rsidRPr="00706099" w:rsidDel="00005288">
          <w:rPr>
            <w:rFonts w:ascii="BIZ UD明朝 Medium" w:eastAsia="BIZ UD明朝 Medium" w:hAnsi="BIZ UD明朝 Medium" w:cs="Times New Roman" w:hint="eastAsia"/>
            <w:spacing w:val="0"/>
            <w:kern w:val="2"/>
            <w:sz w:val="24"/>
            <w:rPrChange w:id="20" w:author="中野 正信" w:date="2023-03-16T14:59:00Z">
              <w:rPr>
                <w:rFonts w:hAnsi="ＭＳ 明朝" w:cs="Times New Roman" w:hint="eastAsia"/>
                <w:spacing w:val="0"/>
                <w:kern w:val="2"/>
                <w:sz w:val="24"/>
              </w:rPr>
            </w:rPrChange>
          </w:rPr>
          <w:delText>○○</w:delText>
        </w:r>
      </w:del>
      <w:ins w:id="21" w:author="中野 正信" w:date="2023-03-10T11:30:00Z">
        <w:r w:rsidR="00005288" w:rsidRPr="00706099">
          <w:rPr>
            <w:rFonts w:ascii="BIZ UD明朝 Medium" w:eastAsia="BIZ UD明朝 Medium" w:hAnsi="BIZ UD明朝 Medium" w:cs="Times New Roman" w:hint="eastAsia"/>
            <w:spacing w:val="0"/>
            <w:kern w:val="2"/>
            <w:sz w:val="24"/>
            <w:rPrChange w:id="22" w:author="中野 正信" w:date="2023-03-16T14:59:00Z">
              <w:rPr>
                <w:rFonts w:hAnsi="ＭＳ 明朝" w:cs="Times New Roman" w:hint="eastAsia"/>
                <w:spacing w:val="0"/>
                <w:kern w:val="2"/>
                <w:sz w:val="24"/>
              </w:rPr>
            </w:rPrChange>
          </w:rPr>
          <w:t>金沢</w:t>
        </w:r>
      </w:ins>
      <w:r w:rsidR="00A66A27" w:rsidRPr="00706099">
        <w:rPr>
          <w:rFonts w:ascii="BIZ UD明朝 Medium" w:eastAsia="BIZ UD明朝 Medium" w:hAnsi="BIZ UD明朝 Medium" w:cs="Times New Roman" w:hint="eastAsia"/>
          <w:spacing w:val="0"/>
          <w:kern w:val="2"/>
          <w:sz w:val="24"/>
          <w:rPrChange w:id="23" w:author="中野 正信" w:date="2023-03-16T14:59:00Z">
            <w:rPr>
              <w:rFonts w:hAnsi="ＭＳ 明朝" w:cs="Times New Roman" w:hint="eastAsia"/>
              <w:spacing w:val="0"/>
              <w:kern w:val="2"/>
              <w:sz w:val="24"/>
            </w:rPr>
          </w:rPrChange>
        </w:rPr>
        <w:t>区</w:t>
      </w:r>
      <w:r w:rsidRPr="00706099">
        <w:rPr>
          <w:rFonts w:ascii="BIZ UD明朝 Medium" w:eastAsia="BIZ UD明朝 Medium" w:hAnsi="BIZ UD明朝 Medium" w:cs="Times New Roman" w:hint="eastAsia"/>
          <w:spacing w:val="0"/>
          <w:kern w:val="2"/>
          <w:sz w:val="24"/>
          <w:rPrChange w:id="24" w:author="中野 正信" w:date="2023-03-16T14:59:00Z">
            <w:rPr>
              <w:rFonts w:hAnsi="ＭＳ 明朝" w:cs="Times New Roman" w:hint="eastAsia"/>
              <w:spacing w:val="0"/>
              <w:kern w:val="2"/>
              <w:sz w:val="24"/>
            </w:rPr>
          </w:rPrChange>
        </w:rPr>
        <w:t>長</w:t>
      </w:r>
    </w:p>
    <w:p w:rsidR="00D866EE" w:rsidRPr="00706099" w:rsidRDefault="00D866EE" w:rsidP="0022016B">
      <w:pPr>
        <w:rPr>
          <w:rFonts w:ascii="BIZ UD明朝 Medium" w:eastAsia="BIZ UD明朝 Medium" w:hAnsi="BIZ UD明朝 Medium" w:cs="Times New Roman"/>
          <w:spacing w:val="0"/>
          <w:kern w:val="2"/>
          <w:sz w:val="24"/>
          <w:rPrChange w:id="25" w:author="中野 正信" w:date="2023-03-16T14:59:00Z">
            <w:rPr>
              <w:rFonts w:hAnsi="ＭＳ 明朝" w:cs="Times New Roman"/>
              <w:spacing w:val="0"/>
              <w:kern w:val="2"/>
              <w:sz w:val="24"/>
            </w:rPr>
          </w:rPrChange>
        </w:rPr>
      </w:pPr>
    </w:p>
    <w:p w:rsidR="00D866EE" w:rsidRPr="00706099" w:rsidRDefault="00D866EE" w:rsidP="003A3E25">
      <w:pPr>
        <w:ind w:right="1076" w:firstLineChars="2000" w:firstLine="4603"/>
        <w:rPr>
          <w:rFonts w:ascii="BIZ UD明朝 Medium" w:eastAsia="BIZ UD明朝 Medium" w:hAnsi="BIZ UD明朝 Medium" w:cs="Times New Roman"/>
          <w:spacing w:val="0"/>
          <w:kern w:val="2"/>
          <w:sz w:val="24"/>
          <w:rPrChange w:id="26" w:author="中野 正信" w:date="2023-03-16T14:59:00Z">
            <w:rPr>
              <w:rFonts w:hAnsi="ＭＳ 明朝" w:cs="Times New Roman"/>
              <w:spacing w:val="0"/>
              <w:kern w:val="2"/>
              <w:sz w:val="24"/>
            </w:rPr>
          </w:rPrChange>
        </w:rPr>
      </w:pPr>
      <w:r w:rsidRPr="00706099">
        <w:rPr>
          <w:rFonts w:ascii="BIZ UD明朝 Medium" w:eastAsia="BIZ UD明朝 Medium" w:hAnsi="BIZ UD明朝 Medium" w:cs="Times New Roman" w:hint="eastAsia"/>
          <w:spacing w:val="0"/>
          <w:kern w:val="2"/>
          <w:sz w:val="24"/>
          <w:lang w:eastAsia="zh-TW"/>
          <w:rPrChange w:id="27" w:author="中野 正信" w:date="2023-03-16T14:59:00Z">
            <w:rPr>
              <w:rFonts w:hAnsi="ＭＳ 明朝" w:cs="Times New Roman" w:hint="eastAsia"/>
              <w:spacing w:val="0"/>
              <w:kern w:val="2"/>
              <w:sz w:val="24"/>
              <w:lang w:eastAsia="zh-TW"/>
            </w:rPr>
          </w:rPrChange>
        </w:rPr>
        <w:t>所</w:t>
      </w:r>
      <w:r w:rsidRPr="00706099">
        <w:rPr>
          <w:rFonts w:ascii="BIZ UD明朝 Medium" w:eastAsia="BIZ UD明朝 Medium" w:hAnsi="BIZ UD明朝 Medium" w:cs="Times New Roman" w:hint="eastAsia"/>
          <w:spacing w:val="0"/>
          <w:kern w:val="2"/>
          <w:sz w:val="24"/>
          <w:rPrChange w:id="28" w:author="中野 正信" w:date="2023-03-16T14:59:00Z">
            <w:rPr>
              <w:rFonts w:hAnsi="ＭＳ 明朝" w:cs="Times New Roman" w:hint="eastAsia"/>
              <w:spacing w:val="0"/>
              <w:kern w:val="2"/>
              <w:sz w:val="24"/>
            </w:rPr>
          </w:rPrChange>
        </w:rPr>
        <w:t xml:space="preserve">　</w:t>
      </w:r>
      <w:r w:rsidRPr="00706099">
        <w:rPr>
          <w:rFonts w:ascii="BIZ UD明朝 Medium" w:eastAsia="BIZ UD明朝 Medium" w:hAnsi="BIZ UD明朝 Medium" w:cs="Times New Roman" w:hint="eastAsia"/>
          <w:spacing w:val="0"/>
          <w:kern w:val="2"/>
          <w:sz w:val="24"/>
          <w:lang w:eastAsia="zh-TW"/>
          <w:rPrChange w:id="29" w:author="中野 正信" w:date="2023-03-16T14:59:00Z">
            <w:rPr>
              <w:rFonts w:hAnsi="ＭＳ 明朝" w:cs="Times New Roman" w:hint="eastAsia"/>
              <w:spacing w:val="0"/>
              <w:kern w:val="2"/>
              <w:sz w:val="24"/>
              <w:lang w:eastAsia="zh-TW"/>
            </w:rPr>
          </w:rPrChange>
        </w:rPr>
        <w:t>在</w:t>
      </w:r>
      <w:r w:rsidRPr="00706099">
        <w:rPr>
          <w:rFonts w:ascii="BIZ UD明朝 Medium" w:eastAsia="BIZ UD明朝 Medium" w:hAnsi="BIZ UD明朝 Medium" w:cs="Times New Roman" w:hint="eastAsia"/>
          <w:spacing w:val="0"/>
          <w:kern w:val="2"/>
          <w:sz w:val="24"/>
          <w:rPrChange w:id="30" w:author="中野 正信" w:date="2023-03-16T14:59:00Z">
            <w:rPr>
              <w:rFonts w:hAnsi="ＭＳ 明朝" w:cs="Times New Roman" w:hint="eastAsia"/>
              <w:spacing w:val="0"/>
              <w:kern w:val="2"/>
              <w:sz w:val="24"/>
            </w:rPr>
          </w:rPrChange>
        </w:rPr>
        <w:t xml:space="preserve">　</w:t>
      </w:r>
      <w:r w:rsidRPr="00706099">
        <w:rPr>
          <w:rFonts w:ascii="BIZ UD明朝 Medium" w:eastAsia="BIZ UD明朝 Medium" w:hAnsi="BIZ UD明朝 Medium" w:cs="Times New Roman" w:hint="eastAsia"/>
          <w:spacing w:val="0"/>
          <w:kern w:val="2"/>
          <w:sz w:val="24"/>
          <w:lang w:eastAsia="zh-TW"/>
          <w:rPrChange w:id="31" w:author="中野 正信" w:date="2023-03-16T14:59:00Z">
            <w:rPr>
              <w:rFonts w:hAnsi="ＭＳ 明朝" w:cs="Times New Roman" w:hint="eastAsia"/>
              <w:spacing w:val="0"/>
              <w:kern w:val="2"/>
              <w:sz w:val="24"/>
              <w:lang w:eastAsia="zh-TW"/>
            </w:rPr>
          </w:rPrChange>
        </w:rPr>
        <w:t>地</w:t>
      </w:r>
    </w:p>
    <w:p w:rsidR="00D866EE" w:rsidRPr="00706099" w:rsidRDefault="00787D05" w:rsidP="00F8689C">
      <w:pPr>
        <w:wordWrap w:val="0"/>
        <w:ind w:right="141" w:firstLineChars="2000" w:firstLine="4603"/>
        <w:rPr>
          <w:rFonts w:ascii="BIZ UD明朝 Medium" w:eastAsia="BIZ UD明朝 Medium" w:hAnsi="BIZ UD明朝 Medium" w:cs="Times New Roman"/>
          <w:spacing w:val="0"/>
          <w:kern w:val="2"/>
          <w:sz w:val="24"/>
          <w:rPrChange w:id="32" w:author="中野 正信" w:date="2023-03-16T14:59:00Z">
            <w:rPr>
              <w:rFonts w:hAnsi="ＭＳ 明朝" w:cs="Times New Roman"/>
              <w:spacing w:val="0"/>
              <w:kern w:val="2"/>
              <w:sz w:val="24"/>
            </w:rPr>
          </w:rPrChange>
        </w:rPr>
      </w:pPr>
      <w:r w:rsidRPr="00706099">
        <w:rPr>
          <w:rFonts w:ascii="BIZ UD明朝 Medium" w:eastAsia="BIZ UD明朝 Medium" w:hAnsi="BIZ UD明朝 Medium" w:cs="Times New Roman" w:hint="eastAsia"/>
          <w:spacing w:val="0"/>
          <w:kern w:val="2"/>
          <w:sz w:val="24"/>
          <w:rPrChange w:id="33" w:author="中野 正信" w:date="2023-03-16T14:59:00Z">
            <w:rPr>
              <w:rFonts w:hAnsi="ＭＳ 明朝" w:cs="Times New Roman" w:hint="eastAsia"/>
              <w:spacing w:val="0"/>
              <w:kern w:val="2"/>
              <w:sz w:val="24"/>
            </w:rPr>
          </w:rPrChange>
        </w:rPr>
        <w:t>団　体　名</w:t>
      </w:r>
      <w:r w:rsidR="00F8689C" w:rsidRPr="00706099">
        <w:rPr>
          <w:rFonts w:ascii="BIZ UD明朝 Medium" w:eastAsia="BIZ UD明朝 Medium" w:hAnsi="BIZ UD明朝 Medium" w:cs="Times New Roman" w:hint="eastAsia"/>
          <w:spacing w:val="0"/>
          <w:kern w:val="2"/>
          <w:sz w:val="24"/>
          <w:rPrChange w:id="34" w:author="中野 正信" w:date="2023-03-16T14:59:00Z">
            <w:rPr>
              <w:rFonts w:hAnsi="ＭＳ 明朝" w:cs="Times New Roman" w:hint="eastAsia"/>
              <w:spacing w:val="0"/>
              <w:kern w:val="2"/>
              <w:sz w:val="24"/>
            </w:rPr>
          </w:rPrChange>
        </w:rPr>
        <w:t xml:space="preserve">　　　　　　　　　　　　</w:t>
      </w:r>
    </w:p>
    <w:p w:rsidR="00D866EE" w:rsidRPr="00706099" w:rsidRDefault="00D866EE" w:rsidP="0022016B">
      <w:pPr>
        <w:wordWrap w:val="0"/>
        <w:ind w:right="1076"/>
        <w:rPr>
          <w:rFonts w:ascii="BIZ UD明朝 Medium" w:eastAsia="BIZ UD明朝 Medium" w:hAnsi="BIZ UD明朝 Medium" w:cs="Times New Roman"/>
          <w:spacing w:val="0"/>
          <w:kern w:val="2"/>
          <w:sz w:val="24"/>
          <w:rPrChange w:id="35" w:author="中野 正信" w:date="2023-03-16T14:59:00Z">
            <w:rPr>
              <w:rFonts w:hAnsi="ＭＳ 明朝" w:cs="Times New Roman"/>
              <w:spacing w:val="0"/>
              <w:kern w:val="2"/>
              <w:sz w:val="24"/>
            </w:rPr>
          </w:rPrChange>
        </w:rPr>
      </w:pPr>
    </w:p>
    <w:p w:rsidR="00D866EE" w:rsidRPr="00706099" w:rsidRDefault="00D866EE" w:rsidP="00F8689C">
      <w:pPr>
        <w:tabs>
          <w:tab w:val="left" w:pos="8789"/>
        </w:tabs>
        <w:wordWrap w:val="0"/>
        <w:ind w:right="139" w:firstLineChars="2000" w:firstLine="4603"/>
        <w:rPr>
          <w:rFonts w:ascii="BIZ UD明朝 Medium" w:eastAsia="BIZ UD明朝 Medium" w:hAnsi="BIZ UD明朝 Medium" w:cs="Times New Roman"/>
          <w:spacing w:val="0"/>
          <w:kern w:val="2"/>
          <w:sz w:val="24"/>
          <w:rPrChange w:id="36" w:author="中野 正信" w:date="2023-03-16T14:59:00Z">
            <w:rPr>
              <w:rFonts w:hAnsi="ＭＳ 明朝" w:cs="Times New Roman"/>
              <w:spacing w:val="0"/>
              <w:kern w:val="2"/>
              <w:sz w:val="24"/>
            </w:rPr>
          </w:rPrChange>
        </w:rPr>
      </w:pPr>
      <w:r w:rsidRPr="00706099">
        <w:rPr>
          <w:rFonts w:ascii="BIZ UD明朝 Medium" w:eastAsia="BIZ UD明朝 Medium" w:hAnsi="BIZ UD明朝 Medium" w:cs="Times New Roman" w:hint="eastAsia"/>
          <w:spacing w:val="0"/>
          <w:kern w:val="2"/>
          <w:sz w:val="24"/>
          <w:lang w:eastAsia="zh-TW"/>
          <w:rPrChange w:id="37" w:author="中野 正信" w:date="2023-03-16T14:59:00Z">
            <w:rPr>
              <w:rFonts w:hAnsi="ＭＳ 明朝" w:cs="Times New Roman" w:hint="eastAsia"/>
              <w:spacing w:val="0"/>
              <w:kern w:val="2"/>
              <w:sz w:val="24"/>
              <w:lang w:eastAsia="zh-TW"/>
            </w:rPr>
          </w:rPrChange>
        </w:rPr>
        <w:t>代表者氏名</w:t>
      </w:r>
      <w:r w:rsidR="00F8689C" w:rsidRPr="00706099">
        <w:rPr>
          <w:rFonts w:ascii="BIZ UD明朝 Medium" w:eastAsia="BIZ UD明朝 Medium" w:hAnsi="BIZ UD明朝 Medium" w:cs="Times New Roman" w:hint="eastAsia"/>
          <w:spacing w:val="0"/>
          <w:kern w:val="2"/>
          <w:sz w:val="24"/>
          <w:rPrChange w:id="38" w:author="中野 正信" w:date="2023-03-16T14:59:00Z">
            <w:rPr>
              <w:rFonts w:hAnsi="ＭＳ 明朝" w:cs="Times New Roman" w:hint="eastAsia"/>
              <w:spacing w:val="0"/>
              <w:kern w:val="2"/>
              <w:sz w:val="24"/>
            </w:rPr>
          </w:rPrChange>
        </w:rPr>
        <w:t xml:space="preserve">　　　　　　　　　　　　</w:t>
      </w:r>
    </w:p>
    <w:p w:rsidR="00D866EE" w:rsidRPr="00706099" w:rsidRDefault="00D866EE" w:rsidP="0022016B">
      <w:pPr>
        <w:ind w:right="960"/>
        <w:rPr>
          <w:rFonts w:ascii="BIZ UD明朝 Medium" w:eastAsia="BIZ UD明朝 Medium" w:hAnsi="BIZ UD明朝 Medium" w:cs="Times New Roman"/>
          <w:spacing w:val="0"/>
          <w:kern w:val="2"/>
          <w:sz w:val="24"/>
          <w:rPrChange w:id="39" w:author="中野 正信" w:date="2023-03-16T14:59:00Z">
            <w:rPr>
              <w:rFonts w:hAnsi="ＭＳ 明朝" w:cs="Times New Roman"/>
              <w:spacing w:val="0"/>
              <w:kern w:val="2"/>
              <w:sz w:val="24"/>
            </w:rPr>
          </w:rPrChange>
        </w:rPr>
      </w:pPr>
    </w:p>
    <w:p w:rsidR="00D866EE" w:rsidRPr="00706099" w:rsidRDefault="00D866EE" w:rsidP="00D866EE">
      <w:pPr>
        <w:ind w:right="269"/>
        <w:rPr>
          <w:rFonts w:ascii="BIZ UD明朝 Medium" w:eastAsia="BIZ UD明朝 Medium" w:hAnsi="BIZ UD明朝 Medium" w:cs="Times New Roman"/>
          <w:spacing w:val="0"/>
          <w:kern w:val="2"/>
          <w:sz w:val="24"/>
          <w:rPrChange w:id="40" w:author="中野 正信" w:date="2023-03-16T14:59:00Z">
            <w:rPr>
              <w:rFonts w:hAnsi="ＭＳ 明朝" w:cs="Times New Roman"/>
              <w:spacing w:val="0"/>
              <w:kern w:val="2"/>
              <w:sz w:val="24"/>
            </w:rPr>
          </w:rPrChange>
        </w:rPr>
      </w:pPr>
    </w:p>
    <w:p w:rsidR="00D866EE" w:rsidRPr="00706099" w:rsidRDefault="00D866EE" w:rsidP="00D866EE">
      <w:pPr>
        <w:ind w:right="269"/>
        <w:rPr>
          <w:rFonts w:ascii="BIZ UD明朝 Medium" w:eastAsia="BIZ UD明朝 Medium" w:hAnsi="BIZ UD明朝 Medium" w:cs="Times New Roman"/>
          <w:spacing w:val="0"/>
          <w:kern w:val="2"/>
          <w:sz w:val="24"/>
          <w:rPrChange w:id="41" w:author="中野 正信" w:date="2023-03-16T14:59:00Z">
            <w:rPr>
              <w:rFonts w:hAnsi="ＭＳ 明朝" w:cs="Times New Roman"/>
              <w:spacing w:val="0"/>
              <w:kern w:val="2"/>
              <w:sz w:val="24"/>
            </w:rPr>
          </w:rPrChange>
        </w:rPr>
      </w:pPr>
    </w:p>
    <w:p w:rsidR="00D866EE" w:rsidRPr="00706099" w:rsidRDefault="00D866EE" w:rsidP="00D866EE">
      <w:pPr>
        <w:rPr>
          <w:rFonts w:ascii="BIZ UD明朝 Medium" w:eastAsia="BIZ UD明朝 Medium" w:hAnsi="BIZ UD明朝 Medium" w:cs="Times New Roman"/>
          <w:spacing w:val="0"/>
          <w:kern w:val="2"/>
          <w:sz w:val="24"/>
          <w:rPrChange w:id="42" w:author="中野 正信" w:date="2023-03-16T14:59:00Z">
            <w:rPr>
              <w:rFonts w:hAnsi="ＭＳ 明朝" w:cs="Times New Roman"/>
              <w:spacing w:val="0"/>
              <w:kern w:val="2"/>
              <w:sz w:val="24"/>
            </w:rPr>
          </w:rPrChange>
        </w:rPr>
      </w:pPr>
      <w:r w:rsidRPr="00706099">
        <w:rPr>
          <w:rFonts w:ascii="BIZ UD明朝 Medium" w:eastAsia="BIZ UD明朝 Medium" w:hAnsi="BIZ UD明朝 Medium" w:cs="Times New Roman" w:hint="eastAsia"/>
          <w:spacing w:val="0"/>
          <w:kern w:val="2"/>
          <w:sz w:val="24"/>
          <w:rPrChange w:id="43" w:author="中野 正信" w:date="2023-03-16T14:59:00Z">
            <w:rPr>
              <w:rFonts w:hAnsi="ＭＳ 明朝" w:cs="Times New Roman" w:hint="eastAsia"/>
              <w:spacing w:val="0"/>
              <w:kern w:val="2"/>
              <w:sz w:val="24"/>
            </w:rPr>
          </w:rPrChange>
        </w:rPr>
        <w:t xml:space="preserve">　当団体は、</w:t>
      </w:r>
      <w:r w:rsidR="009C6153" w:rsidRPr="00706099">
        <w:rPr>
          <w:rFonts w:ascii="BIZ UD明朝 Medium" w:eastAsia="BIZ UD明朝 Medium" w:hAnsi="BIZ UD明朝 Medium" w:cs="Times New Roman" w:hint="eastAsia"/>
          <w:spacing w:val="0"/>
          <w:kern w:val="2"/>
          <w:sz w:val="24"/>
          <w:rPrChange w:id="44" w:author="中野 正信" w:date="2023-03-16T14:59:00Z">
            <w:rPr>
              <w:rFonts w:hAnsi="ＭＳ 明朝" w:cs="Times New Roman" w:hint="eastAsia"/>
              <w:spacing w:val="0"/>
              <w:kern w:val="2"/>
              <w:sz w:val="24"/>
            </w:rPr>
          </w:rPrChange>
        </w:rPr>
        <w:t>横浜市</w:t>
      </w:r>
      <w:del w:id="45" w:author="中野 正信" w:date="2023-03-10T11:30:00Z">
        <w:r w:rsidR="009C6153" w:rsidRPr="00706099" w:rsidDel="00005288">
          <w:rPr>
            <w:rFonts w:ascii="BIZ UD明朝 Medium" w:eastAsia="BIZ UD明朝 Medium" w:hAnsi="BIZ UD明朝 Medium" w:cs="Times New Roman" w:hint="eastAsia"/>
            <w:spacing w:val="0"/>
            <w:kern w:val="2"/>
            <w:sz w:val="24"/>
            <w:rPrChange w:id="46" w:author="中野 正信" w:date="2023-03-16T14:59:00Z">
              <w:rPr>
                <w:rFonts w:hAnsi="ＭＳ 明朝" w:cs="Times New Roman" w:hint="eastAsia"/>
                <w:spacing w:val="0"/>
                <w:kern w:val="2"/>
                <w:sz w:val="24"/>
              </w:rPr>
            </w:rPrChange>
          </w:rPr>
          <w:delText>〇〇</w:delText>
        </w:r>
      </w:del>
      <w:ins w:id="47" w:author="中野 正信" w:date="2023-03-10T11:30:00Z">
        <w:r w:rsidR="00005288" w:rsidRPr="00706099">
          <w:rPr>
            <w:rFonts w:ascii="BIZ UD明朝 Medium" w:eastAsia="BIZ UD明朝 Medium" w:hAnsi="BIZ UD明朝 Medium" w:cs="Times New Roman" w:hint="eastAsia"/>
            <w:spacing w:val="0"/>
            <w:kern w:val="2"/>
            <w:sz w:val="24"/>
            <w:rPrChange w:id="48" w:author="中野 正信" w:date="2023-03-16T14:59:00Z">
              <w:rPr>
                <w:rFonts w:hAnsi="ＭＳ 明朝" w:cs="Times New Roman" w:hint="eastAsia"/>
                <w:spacing w:val="0"/>
                <w:kern w:val="2"/>
                <w:sz w:val="24"/>
              </w:rPr>
            </w:rPrChange>
          </w:rPr>
          <w:t>金沢</w:t>
        </w:r>
      </w:ins>
      <w:r w:rsidR="009C6153" w:rsidRPr="00706099">
        <w:rPr>
          <w:rFonts w:ascii="BIZ UD明朝 Medium" w:eastAsia="BIZ UD明朝 Medium" w:hAnsi="BIZ UD明朝 Medium" w:cs="Times New Roman" w:hint="eastAsia"/>
          <w:spacing w:val="0"/>
          <w:kern w:val="2"/>
          <w:sz w:val="24"/>
          <w:rPrChange w:id="49" w:author="中野 正信" w:date="2023-03-16T14:59:00Z">
            <w:rPr>
              <w:rFonts w:hAnsi="ＭＳ 明朝" w:cs="Times New Roman" w:hint="eastAsia"/>
              <w:spacing w:val="0"/>
              <w:kern w:val="2"/>
              <w:sz w:val="24"/>
            </w:rPr>
          </w:rPrChange>
        </w:rPr>
        <w:t>公会堂</w:t>
      </w:r>
      <w:r w:rsidRPr="00706099">
        <w:rPr>
          <w:rFonts w:ascii="BIZ UD明朝 Medium" w:eastAsia="BIZ UD明朝 Medium" w:hAnsi="BIZ UD明朝 Medium" w:cs="Times New Roman" w:hint="eastAsia"/>
          <w:spacing w:val="0"/>
          <w:kern w:val="2"/>
          <w:sz w:val="24"/>
          <w:rPrChange w:id="50" w:author="中野 正信" w:date="2023-03-16T14:59:00Z">
            <w:rPr>
              <w:rFonts w:hAnsi="ＭＳ 明朝" w:cs="Times New Roman" w:hint="eastAsia"/>
              <w:spacing w:val="0"/>
              <w:kern w:val="2"/>
              <w:sz w:val="24"/>
            </w:rPr>
          </w:rPrChange>
        </w:rPr>
        <w:t>の指定管理者への応募に際し、応募資格を満たすとともに次の欠格事項に該当しないことを宣誓します。</w:t>
      </w:r>
    </w:p>
    <w:p w:rsidR="00C46400" w:rsidRPr="00706099" w:rsidRDefault="00C46400" w:rsidP="00D866EE">
      <w:pPr>
        <w:rPr>
          <w:rFonts w:ascii="BIZ UD明朝 Medium" w:eastAsia="BIZ UD明朝 Medium" w:hAnsi="BIZ UD明朝 Medium" w:cs="Times New Roman"/>
          <w:spacing w:val="0"/>
          <w:kern w:val="2"/>
          <w:sz w:val="21"/>
          <w:rPrChange w:id="51" w:author="中野 正信" w:date="2023-03-16T14:59:00Z">
            <w:rPr>
              <w:rFonts w:hAnsi="ＭＳ 明朝" w:cs="Times New Roman"/>
              <w:spacing w:val="0"/>
              <w:kern w:val="2"/>
              <w:sz w:val="21"/>
            </w:rPr>
          </w:rPrChange>
        </w:rPr>
      </w:pPr>
    </w:p>
    <w:p w:rsidR="003A3E25" w:rsidRPr="00706099" w:rsidRDefault="003A3E25" w:rsidP="00D866EE">
      <w:pPr>
        <w:rPr>
          <w:rFonts w:ascii="BIZ UD明朝 Medium" w:eastAsia="BIZ UD明朝 Medium" w:hAnsi="BIZ UD明朝 Medium" w:cs="Times New Roman"/>
          <w:spacing w:val="0"/>
          <w:kern w:val="2"/>
          <w:sz w:val="21"/>
          <w:rPrChange w:id="52" w:author="中野 正信" w:date="2023-03-16T14:59:00Z">
            <w:rPr>
              <w:rFonts w:hAnsi="ＭＳ 明朝" w:cs="Times New Roman"/>
              <w:spacing w:val="0"/>
              <w:kern w:val="2"/>
              <w:sz w:val="21"/>
            </w:rPr>
          </w:rPrChange>
        </w:rPr>
      </w:pPr>
    </w:p>
    <w:p w:rsidR="00D866EE" w:rsidRPr="00706099" w:rsidRDefault="00D866EE" w:rsidP="00D866EE">
      <w:pPr>
        <w:rPr>
          <w:rFonts w:ascii="BIZ UD明朝 Medium" w:eastAsia="BIZ UD明朝 Medium" w:hAnsi="BIZ UD明朝 Medium" w:cs="Times New Roman"/>
          <w:spacing w:val="0"/>
          <w:kern w:val="2"/>
          <w:sz w:val="21"/>
          <w:rPrChange w:id="53" w:author="中野 正信" w:date="2023-03-16T14:59:00Z">
            <w:rPr>
              <w:rFonts w:hAnsi="ＭＳ 明朝" w:cs="Times New Roman"/>
              <w:spacing w:val="0"/>
              <w:kern w:val="2"/>
              <w:sz w:val="21"/>
            </w:rPr>
          </w:rPrChange>
        </w:rPr>
      </w:pPr>
      <w:r w:rsidRPr="00706099">
        <w:rPr>
          <w:rFonts w:ascii="BIZ UD明朝 Medium" w:eastAsia="BIZ UD明朝 Medium" w:hAnsi="BIZ UD明朝 Medium" w:cs="Times New Roman" w:hint="eastAsia"/>
          <w:spacing w:val="0"/>
          <w:kern w:val="2"/>
          <w:sz w:val="21"/>
          <w:rPrChange w:id="54" w:author="中野 正信" w:date="2023-03-16T14:59:00Z">
            <w:rPr>
              <w:rFonts w:hAnsi="ＭＳ 明朝" w:cs="Times New Roman" w:hint="eastAsia"/>
              <w:spacing w:val="0"/>
              <w:kern w:val="2"/>
              <w:sz w:val="21"/>
            </w:rPr>
          </w:rPrChange>
        </w:rPr>
        <w:t>≪欠格事項≫</w:t>
      </w:r>
    </w:p>
    <w:p w:rsidR="00D866EE" w:rsidRPr="00706099" w:rsidRDefault="00D866EE" w:rsidP="00C46400">
      <w:pPr>
        <w:ind w:leftChars="199" w:left="426"/>
        <w:rPr>
          <w:rFonts w:ascii="BIZ UD明朝 Medium" w:eastAsia="BIZ UD明朝 Medium" w:hAnsi="BIZ UD明朝 Medium" w:cs="Times New Roman"/>
          <w:spacing w:val="0"/>
          <w:kern w:val="2"/>
          <w:sz w:val="21"/>
          <w:rPrChange w:id="55" w:author="中野 正信" w:date="2023-03-16T14:59:00Z">
            <w:rPr>
              <w:rFonts w:hAnsi="ＭＳ 明朝" w:cs="Times New Roman"/>
              <w:spacing w:val="0"/>
              <w:kern w:val="2"/>
              <w:sz w:val="21"/>
            </w:rPr>
          </w:rPrChange>
        </w:rPr>
      </w:pPr>
    </w:p>
    <w:p w:rsidR="00034011" w:rsidRPr="00706099" w:rsidRDefault="00034011" w:rsidP="0043618E">
      <w:pPr>
        <w:numPr>
          <w:ilvl w:val="0"/>
          <w:numId w:val="33"/>
        </w:numPr>
        <w:rPr>
          <w:rFonts w:ascii="BIZ UD明朝 Medium" w:eastAsia="BIZ UD明朝 Medium" w:hAnsi="BIZ UD明朝 Medium" w:cs="Times New Roman"/>
          <w:spacing w:val="0"/>
          <w:kern w:val="2"/>
          <w:sz w:val="21"/>
          <w:rPrChange w:id="56" w:author="中野 正信" w:date="2023-03-16T14:59:00Z">
            <w:rPr>
              <w:rFonts w:hAnsi="ＭＳ 明朝" w:cs="Times New Roman"/>
              <w:spacing w:val="0"/>
              <w:kern w:val="2"/>
              <w:sz w:val="21"/>
            </w:rPr>
          </w:rPrChange>
        </w:rPr>
      </w:pPr>
      <w:r w:rsidRPr="00706099">
        <w:rPr>
          <w:rFonts w:ascii="BIZ UD明朝 Medium" w:eastAsia="BIZ UD明朝 Medium" w:hAnsi="BIZ UD明朝 Medium" w:cs="Times New Roman" w:hint="eastAsia"/>
          <w:spacing w:val="0"/>
          <w:kern w:val="2"/>
          <w:sz w:val="21"/>
          <w:rPrChange w:id="57" w:author="中野 正信" w:date="2023-03-16T14:59:00Z">
            <w:rPr>
              <w:rFonts w:hAnsi="ＭＳ 明朝" w:cs="Times New Roman" w:hint="eastAsia"/>
              <w:spacing w:val="0"/>
              <w:kern w:val="2"/>
              <w:sz w:val="21"/>
            </w:rPr>
          </w:rPrChange>
        </w:rPr>
        <w:t>法人税、法人市民税、消費税、地方消費税等の租税</w:t>
      </w:r>
      <w:r w:rsidR="00FD6EA7" w:rsidRPr="00706099">
        <w:rPr>
          <w:rFonts w:ascii="BIZ UD明朝 Medium" w:eastAsia="BIZ UD明朝 Medium" w:hAnsi="BIZ UD明朝 Medium" w:cs="Times New Roman" w:hint="eastAsia"/>
          <w:spacing w:val="0"/>
          <w:kern w:val="2"/>
          <w:sz w:val="21"/>
          <w:rPrChange w:id="58" w:author="中野 正信" w:date="2023-03-16T14:59:00Z">
            <w:rPr>
              <w:rFonts w:hAnsi="ＭＳ 明朝" w:cs="Times New Roman" w:hint="eastAsia"/>
              <w:spacing w:val="0"/>
              <w:kern w:val="2"/>
              <w:sz w:val="21"/>
            </w:rPr>
          </w:rPrChange>
        </w:rPr>
        <w:t>を滞納していること</w:t>
      </w:r>
    </w:p>
    <w:p w:rsidR="00FD6EA7" w:rsidRPr="00706099" w:rsidRDefault="00FD6EA7" w:rsidP="0043618E">
      <w:pPr>
        <w:numPr>
          <w:ilvl w:val="0"/>
          <w:numId w:val="33"/>
        </w:numPr>
        <w:rPr>
          <w:rFonts w:ascii="BIZ UD明朝 Medium" w:eastAsia="BIZ UD明朝 Medium" w:hAnsi="BIZ UD明朝 Medium" w:cs="Times New Roman"/>
          <w:spacing w:val="0"/>
          <w:kern w:val="2"/>
          <w:sz w:val="21"/>
          <w:rPrChange w:id="59" w:author="中野 正信" w:date="2023-03-16T14:59:00Z">
            <w:rPr>
              <w:rFonts w:hAnsi="ＭＳ 明朝" w:cs="Times New Roman"/>
              <w:spacing w:val="0"/>
              <w:kern w:val="2"/>
              <w:sz w:val="21"/>
            </w:rPr>
          </w:rPrChange>
        </w:rPr>
      </w:pPr>
      <w:r w:rsidRPr="00706099">
        <w:rPr>
          <w:rFonts w:ascii="BIZ UD明朝 Medium" w:eastAsia="BIZ UD明朝 Medium" w:hAnsi="BIZ UD明朝 Medium" w:cs="Times New Roman" w:hint="eastAsia"/>
          <w:spacing w:val="0"/>
          <w:kern w:val="2"/>
          <w:sz w:val="21"/>
          <w:rPrChange w:id="60" w:author="中野 正信" w:date="2023-03-16T14:59:00Z">
            <w:rPr>
              <w:rFonts w:hAnsi="ＭＳ 明朝" w:cs="Times New Roman" w:hint="eastAsia"/>
              <w:spacing w:val="0"/>
              <w:kern w:val="2"/>
              <w:sz w:val="21"/>
            </w:rPr>
          </w:rPrChange>
        </w:rPr>
        <w:t>労働保険（雇用保険・労災保険）及び社会保険（健康保険・厚生年金保険）への加入への必要があるにも関わらず、その手続きを行っていない</w:t>
      </w:r>
      <w:r w:rsidR="006E7909" w:rsidRPr="00706099">
        <w:rPr>
          <w:rFonts w:ascii="BIZ UD明朝 Medium" w:eastAsia="BIZ UD明朝 Medium" w:hAnsi="BIZ UD明朝 Medium" w:cs="Times New Roman" w:hint="eastAsia"/>
          <w:spacing w:val="0"/>
          <w:kern w:val="2"/>
          <w:sz w:val="21"/>
          <w:rPrChange w:id="61" w:author="中野 正信" w:date="2023-03-16T14:59:00Z">
            <w:rPr>
              <w:rFonts w:hAnsi="ＭＳ 明朝" w:cs="Times New Roman" w:hint="eastAsia"/>
              <w:spacing w:val="0"/>
              <w:kern w:val="2"/>
              <w:sz w:val="21"/>
            </w:rPr>
          </w:rPrChange>
        </w:rPr>
        <w:t>こと</w:t>
      </w:r>
    </w:p>
    <w:p w:rsidR="00D866EE" w:rsidRPr="00706099" w:rsidRDefault="00D866EE" w:rsidP="0043618E">
      <w:pPr>
        <w:numPr>
          <w:ilvl w:val="0"/>
          <w:numId w:val="33"/>
        </w:numPr>
        <w:rPr>
          <w:rFonts w:ascii="BIZ UD明朝 Medium" w:eastAsia="BIZ UD明朝 Medium" w:hAnsi="BIZ UD明朝 Medium" w:cs="Times New Roman"/>
          <w:spacing w:val="0"/>
          <w:kern w:val="2"/>
          <w:sz w:val="21"/>
          <w:rPrChange w:id="62" w:author="中野 正信" w:date="2023-03-16T14:59:00Z">
            <w:rPr>
              <w:rFonts w:hAnsi="ＭＳ 明朝" w:cs="Times New Roman"/>
              <w:spacing w:val="0"/>
              <w:kern w:val="2"/>
              <w:sz w:val="21"/>
            </w:rPr>
          </w:rPrChange>
        </w:rPr>
      </w:pPr>
      <w:r w:rsidRPr="00706099">
        <w:rPr>
          <w:rFonts w:ascii="BIZ UD明朝 Medium" w:eastAsia="BIZ UD明朝 Medium" w:hAnsi="BIZ UD明朝 Medium" w:cs="Times New Roman" w:hint="eastAsia"/>
          <w:spacing w:val="0"/>
          <w:kern w:val="2"/>
          <w:sz w:val="21"/>
          <w:rPrChange w:id="63" w:author="中野 正信" w:date="2023-03-16T14:59:00Z">
            <w:rPr>
              <w:rFonts w:hAnsi="ＭＳ 明朝" w:cs="Times New Roman" w:hint="eastAsia"/>
              <w:spacing w:val="0"/>
              <w:kern w:val="2"/>
              <w:sz w:val="21"/>
            </w:rPr>
          </w:rPrChange>
        </w:rPr>
        <w:t>会社更生法・民事再生法による更生・再生手続中であること</w:t>
      </w:r>
    </w:p>
    <w:p w:rsidR="00D866EE" w:rsidRPr="00706099" w:rsidRDefault="00D866EE" w:rsidP="0043618E">
      <w:pPr>
        <w:numPr>
          <w:ilvl w:val="0"/>
          <w:numId w:val="33"/>
        </w:numPr>
        <w:rPr>
          <w:rFonts w:ascii="BIZ UD明朝 Medium" w:eastAsia="BIZ UD明朝 Medium" w:hAnsi="BIZ UD明朝 Medium" w:cs="Times New Roman"/>
          <w:spacing w:val="0"/>
          <w:kern w:val="2"/>
          <w:sz w:val="21"/>
          <w:rPrChange w:id="64" w:author="中野 正信" w:date="2023-03-16T14:59:00Z">
            <w:rPr>
              <w:rFonts w:hAnsi="ＭＳ 明朝" w:cs="Times New Roman"/>
              <w:spacing w:val="0"/>
              <w:kern w:val="2"/>
              <w:sz w:val="21"/>
            </w:rPr>
          </w:rPrChange>
        </w:rPr>
      </w:pPr>
      <w:r w:rsidRPr="00706099">
        <w:rPr>
          <w:rFonts w:ascii="BIZ UD明朝 Medium" w:eastAsia="BIZ UD明朝 Medium" w:hAnsi="BIZ UD明朝 Medium" w:cs="Times New Roman"/>
          <w:spacing w:val="0"/>
          <w:kern w:val="2"/>
          <w:sz w:val="21"/>
          <w:rPrChange w:id="65" w:author="中野 正信" w:date="2023-03-16T14:59:00Z">
            <w:rPr>
              <w:rFonts w:hAnsi="ＭＳ 明朝" w:cs="Times New Roman"/>
              <w:spacing w:val="0"/>
              <w:kern w:val="2"/>
              <w:sz w:val="21"/>
            </w:rPr>
          </w:rPrChange>
        </w:rPr>
        <w:t>指定管理者の責に帰すべき事由により、</w:t>
      </w:r>
      <w:r w:rsidRPr="00706099">
        <w:rPr>
          <w:rFonts w:ascii="BIZ UD明朝 Medium" w:eastAsia="BIZ UD明朝 Medium" w:hAnsi="BIZ UD明朝 Medium" w:cs="Times New Roman" w:hint="eastAsia"/>
          <w:spacing w:val="0"/>
          <w:kern w:val="2"/>
          <w:sz w:val="21"/>
          <w:rPrChange w:id="66" w:author="中野 正信" w:date="2023-03-16T14:59:00Z">
            <w:rPr>
              <w:rFonts w:hAnsi="ＭＳ 明朝" w:cs="Times New Roman" w:hint="eastAsia"/>
              <w:spacing w:val="0"/>
              <w:kern w:val="2"/>
              <w:sz w:val="21"/>
            </w:rPr>
          </w:rPrChange>
        </w:rPr>
        <w:t>２</w:t>
      </w:r>
      <w:r w:rsidRPr="00706099">
        <w:rPr>
          <w:rFonts w:ascii="BIZ UD明朝 Medium" w:eastAsia="BIZ UD明朝 Medium" w:hAnsi="BIZ UD明朝 Medium" w:cs="Times New Roman"/>
          <w:spacing w:val="0"/>
          <w:kern w:val="2"/>
          <w:sz w:val="21"/>
          <w:rPrChange w:id="67" w:author="中野 正信" w:date="2023-03-16T14:59:00Z">
            <w:rPr>
              <w:rFonts w:hAnsi="ＭＳ 明朝" w:cs="Times New Roman"/>
              <w:spacing w:val="0"/>
              <w:kern w:val="2"/>
              <w:sz w:val="21"/>
            </w:rPr>
          </w:rPrChange>
        </w:rPr>
        <w:t>年以内に指定の取消を受けたもので</w:t>
      </w:r>
      <w:r w:rsidRPr="00706099">
        <w:rPr>
          <w:rFonts w:ascii="BIZ UD明朝 Medium" w:eastAsia="BIZ UD明朝 Medium" w:hAnsi="BIZ UD明朝 Medium" w:cs="Times New Roman" w:hint="eastAsia"/>
          <w:spacing w:val="0"/>
          <w:kern w:val="2"/>
          <w:sz w:val="21"/>
          <w:rPrChange w:id="68" w:author="中野 正信" w:date="2023-03-16T14:59:00Z">
            <w:rPr>
              <w:rFonts w:hAnsi="ＭＳ 明朝" w:cs="Times New Roman" w:hint="eastAsia"/>
              <w:spacing w:val="0"/>
              <w:kern w:val="2"/>
              <w:sz w:val="21"/>
            </w:rPr>
          </w:rPrChange>
        </w:rPr>
        <w:t>ある</w:t>
      </w:r>
      <w:r w:rsidRPr="00706099">
        <w:rPr>
          <w:rFonts w:ascii="BIZ UD明朝 Medium" w:eastAsia="BIZ UD明朝 Medium" w:hAnsi="BIZ UD明朝 Medium" w:cs="Times New Roman"/>
          <w:spacing w:val="0"/>
          <w:kern w:val="2"/>
          <w:sz w:val="21"/>
          <w:rPrChange w:id="69" w:author="中野 正信" w:date="2023-03-16T14:59:00Z">
            <w:rPr>
              <w:rFonts w:hAnsi="ＭＳ 明朝" w:cs="Times New Roman"/>
              <w:spacing w:val="0"/>
              <w:kern w:val="2"/>
              <w:sz w:val="21"/>
            </w:rPr>
          </w:rPrChange>
        </w:rPr>
        <w:t>こと</w:t>
      </w:r>
    </w:p>
    <w:p w:rsidR="00D866EE" w:rsidRPr="00706099" w:rsidRDefault="00D866EE" w:rsidP="0043618E">
      <w:pPr>
        <w:numPr>
          <w:ilvl w:val="0"/>
          <w:numId w:val="33"/>
        </w:numPr>
        <w:rPr>
          <w:rFonts w:ascii="BIZ UD明朝 Medium" w:eastAsia="BIZ UD明朝 Medium" w:hAnsi="BIZ UD明朝 Medium" w:cs="Times New Roman"/>
          <w:spacing w:val="0"/>
          <w:kern w:val="2"/>
          <w:sz w:val="21"/>
          <w:rPrChange w:id="70" w:author="中野 正信" w:date="2023-03-16T14:59:00Z">
            <w:rPr>
              <w:rFonts w:hAnsi="ＭＳ 明朝" w:cs="Times New Roman"/>
              <w:spacing w:val="0"/>
              <w:kern w:val="2"/>
              <w:sz w:val="21"/>
            </w:rPr>
          </w:rPrChange>
        </w:rPr>
      </w:pPr>
      <w:r w:rsidRPr="00706099">
        <w:rPr>
          <w:rFonts w:ascii="BIZ UD明朝 Medium" w:eastAsia="BIZ UD明朝 Medium" w:hAnsi="BIZ UD明朝 Medium" w:cs="Times New Roman" w:hint="eastAsia"/>
          <w:spacing w:val="0"/>
          <w:kern w:val="2"/>
          <w:sz w:val="21"/>
          <w:rPrChange w:id="71" w:author="中野 正信" w:date="2023-03-16T14:59:00Z">
            <w:rPr>
              <w:rFonts w:hAnsi="ＭＳ 明朝" w:cs="Times New Roman" w:hint="eastAsia"/>
              <w:spacing w:val="0"/>
              <w:kern w:val="2"/>
              <w:sz w:val="21"/>
            </w:rPr>
          </w:rPrChange>
        </w:rPr>
        <w:t>地方自治法</w:t>
      </w:r>
      <w:r w:rsidRPr="00706099">
        <w:rPr>
          <w:rFonts w:ascii="BIZ UD明朝 Medium" w:eastAsia="BIZ UD明朝 Medium" w:hAnsi="BIZ UD明朝 Medium" w:cs="Times New Roman"/>
          <w:spacing w:val="0"/>
          <w:kern w:val="2"/>
          <w:sz w:val="21"/>
          <w:rPrChange w:id="72" w:author="中野 正信" w:date="2023-03-16T14:59:00Z">
            <w:rPr>
              <w:rFonts w:hAnsi="ＭＳ 明朝" w:cs="Times New Roman"/>
              <w:spacing w:val="0"/>
              <w:kern w:val="2"/>
              <w:sz w:val="21"/>
            </w:rPr>
          </w:rPrChange>
        </w:rPr>
        <w:t>施行令第167条の</w:t>
      </w:r>
      <w:r w:rsidRPr="00706099">
        <w:rPr>
          <w:rFonts w:ascii="BIZ UD明朝 Medium" w:eastAsia="BIZ UD明朝 Medium" w:hAnsi="BIZ UD明朝 Medium" w:cs="Times New Roman" w:hint="eastAsia"/>
          <w:spacing w:val="0"/>
          <w:kern w:val="2"/>
          <w:sz w:val="21"/>
          <w:rPrChange w:id="73" w:author="中野 正信" w:date="2023-03-16T14:59:00Z">
            <w:rPr>
              <w:rFonts w:hAnsi="ＭＳ 明朝" w:cs="Times New Roman" w:hint="eastAsia"/>
              <w:spacing w:val="0"/>
              <w:kern w:val="2"/>
              <w:sz w:val="21"/>
            </w:rPr>
          </w:rPrChange>
        </w:rPr>
        <w:t>４</w:t>
      </w:r>
      <w:r w:rsidRPr="00706099">
        <w:rPr>
          <w:rFonts w:ascii="BIZ UD明朝 Medium" w:eastAsia="BIZ UD明朝 Medium" w:hAnsi="BIZ UD明朝 Medium" w:cs="Times New Roman"/>
          <w:spacing w:val="0"/>
          <w:kern w:val="2"/>
          <w:sz w:val="21"/>
          <w:rPrChange w:id="74" w:author="中野 正信" w:date="2023-03-16T14:59:00Z">
            <w:rPr>
              <w:rFonts w:hAnsi="ＭＳ 明朝" w:cs="Times New Roman"/>
              <w:spacing w:val="0"/>
              <w:kern w:val="2"/>
              <w:sz w:val="21"/>
            </w:rPr>
          </w:rPrChange>
        </w:rPr>
        <w:t>の規定により、本市における入札参加を制限されてい</w:t>
      </w:r>
      <w:r w:rsidRPr="00706099">
        <w:rPr>
          <w:rFonts w:ascii="BIZ UD明朝 Medium" w:eastAsia="BIZ UD明朝 Medium" w:hAnsi="BIZ UD明朝 Medium" w:cs="Times New Roman" w:hint="eastAsia"/>
          <w:spacing w:val="0"/>
          <w:kern w:val="2"/>
          <w:sz w:val="21"/>
          <w:rPrChange w:id="75" w:author="中野 正信" w:date="2023-03-16T14:59:00Z">
            <w:rPr>
              <w:rFonts w:hAnsi="ＭＳ 明朝" w:cs="Times New Roman" w:hint="eastAsia"/>
              <w:spacing w:val="0"/>
              <w:kern w:val="2"/>
              <w:sz w:val="21"/>
            </w:rPr>
          </w:rPrChange>
        </w:rPr>
        <w:t>る</w:t>
      </w:r>
      <w:r w:rsidRPr="00706099">
        <w:rPr>
          <w:rFonts w:ascii="BIZ UD明朝 Medium" w:eastAsia="BIZ UD明朝 Medium" w:hAnsi="BIZ UD明朝 Medium" w:cs="Times New Roman"/>
          <w:spacing w:val="0"/>
          <w:kern w:val="2"/>
          <w:sz w:val="21"/>
          <w:rPrChange w:id="76" w:author="中野 正信" w:date="2023-03-16T14:59:00Z">
            <w:rPr>
              <w:rFonts w:hAnsi="ＭＳ 明朝" w:cs="Times New Roman"/>
              <w:spacing w:val="0"/>
              <w:kern w:val="2"/>
              <w:sz w:val="21"/>
            </w:rPr>
          </w:rPrChange>
        </w:rPr>
        <w:t>こと</w:t>
      </w:r>
    </w:p>
    <w:p w:rsidR="00D866EE" w:rsidRPr="00706099" w:rsidRDefault="00D866EE" w:rsidP="0043618E">
      <w:pPr>
        <w:numPr>
          <w:ilvl w:val="0"/>
          <w:numId w:val="33"/>
        </w:numPr>
        <w:rPr>
          <w:rFonts w:ascii="BIZ UD明朝 Medium" w:eastAsia="BIZ UD明朝 Medium" w:hAnsi="BIZ UD明朝 Medium" w:cs="Times New Roman"/>
          <w:spacing w:val="0"/>
          <w:kern w:val="2"/>
          <w:sz w:val="21"/>
          <w:rPrChange w:id="77" w:author="中野 正信" w:date="2023-03-16T14:59:00Z">
            <w:rPr>
              <w:rFonts w:hAnsi="ＭＳ 明朝" w:cs="Times New Roman"/>
              <w:spacing w:val="0"/>
              <w:kern w:val="2"/>
              <w:sz w:val="21"/>
            </w:rPr>
          </w:rPrChange>
        </w:rPr>
      </w:pPr>
      <w:r w:rsidRPr="00706099">
        <w:rPr>
          <w:rFonts w:ascii="BIZ UD明朝 Medium" w:eastAsia="BIZ UD明朝 Medium" w:hAnsi="BIZ UD明朝 Medium" w:cs="Times New Roman"/>
          <w:spacing w:val="0"/>
          <w:kern w:val="2"/>
          <w:sz w:val="21"/>
          <w:rPrChange w:id="78" w:author="中野 正信" w:date="2023-03-16T14:59:00Z">
            <w:rPr>
              <w:rFonts w:hAnsi="ＭＳ 明朝" w:cs="Times New Roman"/>
              <w:spacing w:val="0"/>
              <w:kern w:val="2"/>
              <w:sz w:val="21"/>
            </w:rPr>
          </w:rPrChange>
        </w:rPr>
        <w:t>選定委員が、応募しようとする団体の経営または運営に</w:t>
      </w:r>
      <w:r w:rsidRPr="00706099">
        <w:rPr>
          <w:rFonts w:ascii="BIZ UD明朝 Medium" w:eastAsia="BIZ UD明朝 Medium" w:hAnsi="BIZ UD明朝 Medium" w:cs="Times New Roman" w:hint="eastAsia"/>
          <w:spacing w:val="0"/>
          <w:kern w:val="2"/>
          <w:sz w:val="21"/>
          <w:rPrChange w:id="79" w:author="中野 正信" w:date="2023-03-16T14:59:00Z">
            <w:rPr>
              <w:rFonts w:hAnsi="ＭＳ 明朝" w:cs="Times New Roman" w:hint="eastAsia"/>
              <w:spacing w:val="0"/>
              <w:kern w:val="2"/>
              <w:sz w:val="21"/>
            </w:rPr>
          </w:rPrChange>
        </w:rPr>
        <w:t>直接</w:t>
      </w:r>
      <w:r w:rsidRPr="00706099">
        <w:rPr>
          <w:rFonts w:ascii="BIZ UD明朝 Medium" w:eastAsia="BIZ UD明朝 Medium" w:hAnsi="BIZ UD明朝 Medium" w:cs="Times New Roman"/>
          <w:spacing w:val="0"/>
          <w:kern w:val="2"/>
          <w:sz w:val="21"/>
          <w:rPrChange w:id="80" w:author="中野 正信" w:date="2023-03-16T14:59:00Z">
            <w:rPr>
              <w:rFonts w:hAnsi="ＭＳ 明朝" w:cs="Times New Roman"/>
              <w:spacing w:val="0"/>
              <w:kern w:val="2"/>
              <w:sz w:val="21"/>
            </w:rPr>
          </w:rPrChange>
        </w:rPr>
        <w:t>関与してい</w:t>
      </w:r>
      <w:r w:rsidRPr="00706099">
        <w:rPr>
          <w:rFonts w:ascii="BIZ UD明朝 Medium" w:eastAsia="BIZ UD明朝 Medium" w:hAnsi="BIZ UD明朝 Medium" w:cs="Times New Roman" w:hint="eastAsia"/>
          <w:spacing w:val="0"/>
          <w:kern w:val="2"/>
          <w:sz w:val="21"/>
          <w:rPrChange w:id="81" w:author="中野 正信" w:date="2023-03-16T14:59:00Z">
            <w:rPr>
              <w:rFonts w:hAnsi="ＭＳ 明朝" w:cs="Times New Roman" w:hint="eastAsia"/>
              <w:spacing w:val="0"/>
              <w:kern w:val="2"/>
              <w:sz w:val="21"/>
            </w:rPr>
          </w:rPrChange>
        </w:rPr>
        <w:t>る</w:t>
      </w:r>
      <w:r w:rsidRPr="00706099">
        <w:rPr>
          <w:rFonts w:ascii="BIZ UD明朝 Medium" w:eastAsia="BIZ UD明朝 Medium" w:hAnsi="BIZ UD明朝 Medium" w:cs="Times New Roman"/>
          <w:spacing w:val="0"/>
          <w:kern w:val="2"/>
          <w:sz w:val="21"/>
          <w:rPrChange w:id="82" w:author="中野 正信" w:date="2023-03-16T14:59:00Z">
            <w:rPr>
              <w:rFonts w:hAnsi="ＭＳ 明朝" w:cs="Times New Roman"/>
              <w:spacing w:val="0"/>
              <w:kern w:val="2"/>
              <w:sz w:val="21"/>
            </w:rPr>
          </w:rPrChange>
        </w:rPr>
        <w:t>こと</w:t>
      </w:r>
    </w:p>
    <w:p w:rsidR="0043618E" w:rsidRPr="00706099" w:rsidRDefault="0043618E" w:rsidP="0043618E">
      <w:pPr>
        <w:numPr>
          <w:ilvl w:val="0"/>
          <w:numId w:val="33"/>
        </w:numPr>
        <w:rPr>
          <w:rFonts w:ascii="BIZ UD明朝 Medium" w:eastAsia="BIZ UD明朝 Medium" w:hAnsi="BIZ UD明朝 Medium" w:cs="Times New Roman"/>
          <w:spacing w:val="0"/>
          <w:kern w:val="2"/>
          <w:sz w:val="21"/>
          <w:rPrChange w:id="83" w:author="中野 正信" w:date="2023-03-16T14:59:00Z">
            <w:rPr>
              <w:rFonts w:hAnsi="ＭＳ 明朝" w:cs="Times New Roman"/>
              <w:spacing w:val="0"/>
              <w:kern w:val="2"/>
              <w:sz w:val="21"/>
            </w:rPr>
          </w:rPrChange>
        </w:rPr>
      </w:pPr>
      <w:r w:rsidRPr="00706099">
        <w:rPr>
          <w:rFonts w:ascii="BIZ UD明朝 Medium" w:eastAsia="BIZ UD明朝 Medium" w:hAnsi="BIZ UD明朝 Medium" w:cs="Times New Roman" w:hint="eastAsia"/>
          <w:spacing w:val="0"/>
          <w:kern w:val="2"/>
          <w:sz w:val="21"/>
          <w:rPrChange w:id="84" w:author="中野 正信" w:date="2023-03-16T14:59:00Z">
            <w:rPr>
              <w:rFonts w:hAnsi="ＭＳ 明朝" w:cs="Times New Roman" w:hint="eastAsia"/>
              <w:spacing w:val="0"/>
              <w:kern w:val="2"/>
              <w:sz w:val="21"/>
            </w:rPr>
          </w:rPrChange>
        </w:rPr>
        <w:t>暴力団（暴力団員による不当な行為の防止等に関する法律（平成３年法律第77号）第２条第２号に規定する暴力団をいう。）又は暴力団経営支配法人等（横浜市暴力団排除条例（平成23年12月横浜市条例第51号）第２条第</w:t>
      </w:r>
      <w:bookmarkStart w:id="85" w:name="_GoBack"/>
      <w:bookmarkEnd w:id="85"/>
      <w:r w:rsidRPr="00706099">
        <w:rPr>
          <w:rFonts w:ascii="BIZ UD明朝 Medium" w:eastAsia="BIZ UD明朝 Medium" w:hAnsi="BIZ UD明朝 Medium" w:cs="Times New Roman" w:hint="eastAsia"/>
          <w:spacing w:val="0"/>
          <w:kern w:val="2"/>
          <w:sz w:val="21"/>
          <w:rPrChange w:id="86" w:author="中野 正信" w:date="2023-03-16T14:59:00Z">
            <w:rPr>
              <w:rFonts w:hAnsi="ＭＳ 明朝" w:cs="Times New Roman" w:hint="eastAsia"/>
              <w:spacing w:val="0"/>
              <w:kern w:val="2"/>
              <w:sz w:val="21"/>
            </w:rPr>
          </w:rPrChange>
        </w:rPr>
        <w:t>５号に規定する暴力団経営支配法人等をいう。）であること</w:t>
      </w:r>
    </w:p>
    <w:p w:rsidR="00034011" w:rsidRPr="00706099" w:rsidRDefault="00034011" w:rsidP="0043618E">
      <w:pPr>
        <w:numPr>
          <w:ilvl w:val="0"/>
          <w:numId w:val="33"/>
        </w:numPr>
        <w:rPr>
          <w:rFonts w:ascii="BIZ UD明朝 Medium" w:eastAsia="BIZ UD明朝 Medium" w:hAnsi="BIZ UD明朝 Medium" w:cs="Times New Roman"/>
          <w:spacing w:val="0"/>
          <w:kern w:val="2"/>
          <w:sz w:val="21"/>
          <w:rPrChange w:id="87" w:author="中野 正信" w:date="2023-03-16T14:59:00Z">
            <w:rPr>
              <w:rFonts w:hAnsi="ＭＳ 明朝" w:cs="Times New Roman"/>
              <w:spacing w:val="0"/>
              <w:kern w:val="2"/>
              <w:sz w:val="21"/>
            </w:rPr>
          </w:rPrChange>
        </w:rPr>
      </w:pPr>
      <w:r w:rsidRPr="00706099">
        <w:rPr>
          <w:rFonts w:ascii="BIZ UD明朝 Medium" w:eastAsia="BIZ UD明朝 Medium" w:hAnsi="BIZ UD明朝 Medium" w:cs="Times New Roman" w:hint="eastAsia"/>
          <w:spacing w:val="0"/>
          <w:kern w:val="2"/>
          <w:sz w:val="21"/>
          <w:rPrChange w:id="88" w:author="中野 正信" w:date="2023-03-16T14:59:00Z">
            <w:rPr>
              <w:rFonts w:hAnsi="ＭＳ 明朝" w:cs="Times New Roman" w:hint="eastAsia"/>
              <w:spacing w:val="0"/>
              <w:kern w:val="2"/>
              <w:sz w:val="21"/>
            </w:rPr>
          </w:rPrChange>
        </w:rPr>
        <w:t>２</w:t>
      </w:r>
      <w:r w:rsidRPr="00706099">
        <w:rPr>
          <w:rFonts w:ascii="BIZ UD明朝 Medium" w:eastAsia="BIZ UD明朝 Medium" w:hAnsi="BIZ UD明朝 Medium" w:cs="Times New Roman"/>
          <w:spacing w:val="0"/>
          <w:kern w:val="2"/>
          <w:sz w:val="21"/>
          <w:rPrChange w:id="89" w:author="中野 正信" w:date="2023-03-16T14:59:00Z">
            <w:rPr>
              <w:rFonts w:hAnsi="ＭＳ 明朝" w:cs="Times New Roman"/>
              <w:spacing w:val="0"/>
              <w:kern w:val="2"/>
              <w:sz w:val="21"/>
            </w:rPr>
          </w:rPrChange>
        </w:rPr>
        <w:t>年以内に労働基準監督署から是正勧告を受けてい</w:t>
      </w:r>
      <w:r w:rsidRPr="00706099">
        <w:rPr>
          <w:rFonts w:ascii="BIZ UD明朝 Medium" w:eastAsia="BIZ UD明朝 Medium" w:hAnsi="BIZ UD明朝 Medium" w:cs="Times New Roman" w:hint="eastAsia"/>
          <w:spacing w:val="0"/>
          <w:kern w:val="2"/>
          <w:sz w:val="21"/>
          <w:rPrChange w:id="90" w:author="中野 正信" w:date="2023-03-16T14:59:00Z">
            <w:rPr>
              <w:rFonts w:hAnsi="ＭＳ 明朝" w:cs="Times New Roman" w:hint="eastAsia"/>
              <w:spacing w:val="0"/>
              <w:kern w:val="2"/>
              <w:sz w:val="21"/>
            </w:rPr>
          </w:rPrChange>
        </w:rPr>
        <w:t>る</w:t>
      </w:r>
      <w:r w:rsidRPr="00706099">
        <w:rPr>
          <w:rFonts w:ascii="BIZ UD明朝 Medium" w:eastAsia="BIZ UD明朝 Medium" w:hAnsi="BIZ UD明朝 Medium" w:cs="Times New Roman"/>
          <w:spacing w:val="0"/>
          <w:kern w:val="2"/>
          <w:sz w:val="21"/>
          <w:rPrChange w:id="91" w:author="中野 正信" w:date="2023-03-16T14:59:00Z">
            <w:rPr>
              <w:rFonts w:hAnsi="ＭＳ 明朝" w:cs="Times New Roman"/>
              <w:spacing w:val="0"/>
              <w:kern w:val="2"/>
              <w:sz w:val="21"/>
            </w:rPr>
          </w:rPrChange>
        </w:rPr>
        <w:t>こと（仮に受けている場合には、</w:t>
      </w:r>
      <w:r w:rsidRPr="00706099">
        <w:rPr>
          <w:rFonts w:ascii="BIZ UD明朝 Medium" w:eastAsia="BIZ UD明朝 Medium" w:hAnsi="BIZ UD明朝 Medium" w:cs="Times New Roman" w:hint="eastAsia"/>
          <w:spacing w:val="0"/>
          <w:kern w:val="2"/>
          <w:sz w:val="21"/>
          <w:rPrChange w:id="92" w:author="中野 正信" w:date="2023-03-16T14:59:00Z">
            <w:rPr>
              <w:rFonts w:hAnsi="ＭＳ 明朝" w:cs="Times New Roman" w:hint="eastAsia"/>
              <w:spacing w:val="0"/>
              <w:kern w:val="2"/>
              <w:sz w:val="21"/>
            </w:rPr>
          </w:rPrChange>
        </w:rPr>
        <w:t>必要な措置の実施について労働基準監督署に報告済みでないこと）</w:t>
      </w:r>
    </w:p>
    <w:p w:rsidR="0043618E" w:rsidRPr="00706099" w:rsidRDefault="006E7909" w:rsidP="002C5AD8">
      <w:pPr>
        <w:rPr>
          <w:rFonts w:ascii="BIZ UD明朝 Medium" w:eastAsia="BIZ UD明朝 Medium" w:hAnsi="BIZ UD明朝 Medium" w:cs="Times New Roman"/>
          <w:spacing w:val="0"/>
          <w:kern w:val="2"/>
          <w:sz w:val="21"/>
          <w:rPrChange w:id="93" w:author="中野 正信" w:date="2023-03-16T14:59:00Z">
            <w:rPr>
              <w:rFonts w:hAnsi="ＭＳ 明朝" w:cs="Times New Roman"/>
              <w:spacing w:val="0"/>
              <w:kern w:val="2"/>
              <w:sz w:val="21"/>
            </w:rPr>
          </w:rPrChange>
        </w:rPr>
      </w:pPr>
      <w:r w:rsidRPr="00706099">
        <w:rPr>
          <w:rFonts w:ascii="BIZ UD明朝 Medium" w:eastAsia="BIZ UD明朝 Medium" w:hAnsi="BIZ UD明朝 Medium" w:cs="Times New Roman" w:hint="eastAsia"/>
          <w:spacing w:val="0"/>
          <w:kern w:val="2"/>
          <w:sz w:val="21"/>
          <w:rPrChange w:id="94" w:author="中野 正信" w:date="2023-03-16T14:59:00Z">
            <w:rPr>
              <w:rFonts w:hAnsi="ＭＳ 明朝" w:cs="Times New Roman" w:hint="eastAsia"/>
              <w:spacing w:val="0"/>
              <w:kern w:val="2"/>
              <w:sz w:val="21"/>
            </w:rPr>
          </w:rPrChange>
        </w:rPr>
        <w:t>９　次のうち、当団体の応募形式に関する事項について、該当していること</w:t>
      </w:r>
    </w:p>
    <w:p w:rsidR="006E7909" w:rsidRPr="00706099" w:rsidRDefault="006E7909" w:rsidP="002C5AD8">
      <w:pPr>
        <w:rPr>
          <w:rFonts w:ascii="BIZ UD明朝 Medium" w:eastAsia="BIZ UD明朝 Medium" w:hAnsi="BIZ UD明朝 Medium" w:cs="Times New Roman"/>
          <w:spacing w:val="0"/>
          <w:kern w:val="2"/>
          <w:sz w:val="21"/>
          <w:rPrChange w:id="95" w:author="中野 正信" w:date="2023-03-16T14:59:00Z">
            <w:rPr>
              <w:rFonts w:hAnsi="ＭＳ 明朝" w:cs="Times New Roman"/>
              <w:spacing w:val="0"/>
              <w:kern w:val="2"/>
              <w:sz w:val="21"/>
            </w:rPr>
          </w:rPrChange>
        </w:rPr>
      </w:pPr>
      <w:r w:rsidRPr="00706099">
        <w:rPr>
          <w:rFonts w:ascii="BIZ UD明朝 Medium" w:eastAsia="BIZ UD明朝 Medium" w:hAnsi="BIZ UD明朝 Medium" w:cs="Times New Roman" w:hint="eastAsia"/>
          <w:spacing w:val="0"/>
          <w:kern w:val="2"/>
          <w:sz w:val="21"/>
          <w:rPrChange w:id="96" w:author="中野 正信" w:date="2023-03-16T14:59:00Z">
            <w:rPr>
              <w:rFonts w:hAnsi="ＭＳ 明朝" w:cs="Times New Roman" w:hint="eastAsia"/>
              <w:spacing w:val="0"/>
              <w:kern w:val="2"/>
              <w:sz w:val="21"/>
            </w:rPr>
          </w:rPrChange>
        </w:rPr>
        <w:t xml:space="preserve"> </w:t>
      </w:r>
      <w:r w:rsidRPr="00706099">
        <w:rPr>
          <w:rFonts w:ascii="BIZ UD明朝 Medium" w:eastAsia="BIZ UD明朝 Medium" w:hAnsi="BIZ UD明朝 Medium" w:cs="Times New Roman"/>
          <w:spacing w:val="0"/>
          <w:kern w:val="2"/>
          <w:sz w:val="21"/>
          <w:rPrChange w:id="97" w:author="中野 正信" w:date="2023-03-16T14:59:00Z">
            <w:rPr>
              <w:rFonts w:hAnsi="ＭＳ 明朝" w:cs="Times New Roman"/>
              <w:spacing w:val="0"/>
              <w:kern w:val="2"/>
              <w:sz w:val="21"/>
            </w:rPr>
          </w:rPrChange>
        </w:rPr>
        <w:t>(1)</w:t>
      </w:r>
      <w:r w:rsidRPr="00706099">
        <w:rPr>
          <w:rFonts w:ascii="BIZ UD明朝 Medium" w:eastAsia="BIZ UD明朝 Medium" w:hAnsi="BIZ UD明朝 Medium" w:cs="Times New Roman" w:hint="eastAsia"/>
          <w:spacing w:val="0"/>
          <w:kern w:val="2"/>
          <w:sz w:val="21"/>
          <w:rPrChange w:id="98" w:author="中野 正信" w:date="2023-03-16T14:59:00Z">
            <w:rPr>
              <w:rFonts w:hAnsi="ＭＳ 明朝" w:cs="Times New Roman" w:hint="eastAsia"/>
              <w:spacing w:val="0"/>
              <w:kern w:val="2"/>
              <w:sz w:val="21"/>
            </w:rPr>
          </w:rPrChange>
        </w:rPr>
        <w:t xml:space="preserve">　共同事業体として応募している場合</w:t>
      </w:r>
    </w:p>
    <w:p w:rsidR="006E7909" w:rsidRPr="00706099" w:rsidRDefault="006E7909" w:rsidP="00CD7E1A">
      <w:pPr>
        <w:ind w:left="801" w:hangingChars="400" w:hanging="801"/>
        <w:rPr>
          <w:rFonts w:ascii="BIZ UD明朝 Medium" w:eastAsia="BIZ UD明朝 Medium" w:hAnsi="BIZ UD明朝 Medium" w:cs="Times New Roman"/>
          <w:spacing w:val="0"/>
          <w:kern w:val="2"/>
          <w:sz w:val="21"/>
          <w:rPrChange w:id="99" w:author="中野 正信" w:date="2023-03-16T14:59:00Z">
            <w:rPr>
              <w:rFonts w:hAnsi="ＭＳ 明朝" w:cs="Times New Roman"/>
              <w:spacing w:val="0"/>
              <w:kern w:val="2"/>
              <w:sz w:val="21"/>
            </w:rPr>
          </w:rPrChange>
        </w:rPr>
      </w:pPr>
      <w:r w:rsidRPr="00706099">
        <w:rPr>
          <w:rFonts w:ascii="BIZ UD明朝 Medium" w:eastAsia="BIZ UD明朝 Medium" w:hAnsi="BIZ UD明朝 Medium" w:cs="Times New Roman" w:hint="eastAsia"/>
          <w:spacing w:val="0"/>
          <w:kern w:val="2"/>
          <w:sz w:val="21"/>
          <w:rPrChange w:id="100" w:author="中野 正信" w:date="2023-03-16T14:59:00Z">
            <w:rPr>
              <w:rFonts w:hAnsi="ＭＳ 明朝" w:cs="Times New Roman" w:hint="eastAsia"/>
              <w:spacing w:val="0"/>
              <w:kern w:val="2"/>
              <w:sz w:val="21"/>
            </w:rPr>
          </w:rPrChange>
        </w:rPr>
        <w:t xml:space="preserve">　　　ア　協定締結時までに、代表団体及び責任分担を明確に定めた組合契約を締結し、組合契約書の写しを提出することができないこと</w:t>
      </w:r>
    </w:p>
    <w:p w:rsidR="002C5AD8" w:rsidRPr="00706099" w:rsidRDefault="006E7909" w:rsidP="00CD7E1A">
      <w:pPr>
        <w:ind w:left="801" w:hangingChars="400" w:hanging="801"/>
        <w:rPr>
          <w:rFonts w:ascii="BIZ UD明朝 Medium" w:eastAsia="BIZ UD明朝 Medium" w:hAnsi="BIZ UD明朝 Medium" w:cs="Times New Roman"/>
          <w:spacing w:val="0"/>
          <w:kern w:val="2"/>
          <w:sz w:val="21"/>
          <w:rPrChange w:id="101" w:author="中野 正信" w:date="2023-03-16T14:59:00Z">
            <w:rPr>
              <w:rFonts w:hAnsi="ＭＳ 明朝" w:cs="Times New Roman"/>
              <w:spacing w:val="0"/>
              <w:kern w:val="2"/>
              <w:sz w:val="21"/>
            </w:rPr>
          </w:rPrChange>
        </w:rPr>
      </w:pPr>
      <w:r w:rsidRPr="00706099">
        <w:rPr>
          <w:rFonts w:ascii="BIZ UD明朝 Medium" w:eastAsia="BIZ UD明朝 Medium" w:hAnsi="BIZ UD明朝 Medium" w:cs="Times New Roman" w:hint="eastAsia"/>
          <w:spacing w:val="0"/>
          <w:kern w:val="2"/>
          <w:sz w:val="21"/>
          <w:rPrChange w:id="102" w:author="中野 正信" w:date="2023-03-16T14:59:00Z">
            <w:rPr>
              <w:rFonts w:hAnsi="ＭＳ 明朝" w:cs="Times New Roman" w:hint="eastAsia"/>
              <w:spacing w:val="0"/>
              <w:kern w:val="2"/>
              <w:sz w:val="21"/>
            </w:rPr>
          </w:rPrChange>
        </w:rPr>
        <w:t xml:space="preserve">　　　イ　当該共同事業体の構成団体が当該施設の指定管理者の選定に単体として応募しておらず、かつ、２以上の共同事業体の構成団体として応募していること</w:t>
      </w:r>
    </w:p>
    <w:p w:rsidR="00D866EE" w:rsidRPr="00706099" w:rsidRDefault="006E7909" w:rsidP="00D866EE">
      <w:pPr>
        <w:rPr>
          <w:rFonts w:ascii="BIZ UD明朝 Medium" w:eastAsia="BIZ UD明朝 Medium" w:hAnsi="BIZ UD明朝 Medium" w:cs="Times New Roman"/>
          <w:spacing w:val="0"/>
          <w:kern w:val="2"/>
          <w:sz w:val="21"/>
          <w:rPrChange w:id="103" w:author="中野 正信" w:date="2023-03-16T14:59:00Z">
            <w:rPr>
              <w:rFonts w:hAnsi="ＭＳ 明朝" w:cs="Times New Roman"/>
              <w:spacing w:val="0"/>
              <w:kern w:val="2"/>
              <w:sz w:val="21"/>
            </w:rPr>
          </w:rPrChange>
        </w:rPr>
      </w:pPr>
      <w:r w:rsidRPr="00706099">
        <w:rPr>
          <w:rFonts w:ascii="BIZ UD明朝 Medium" w:eastAsia="BIZ UD明朝 Medium" w:hAnsi="BIZ UD明朝 Medium" w:cs="Times New Roman" w:hint="eastAsia"/>
          <w:spacing w:val="0"/>
          <w:kern w:val="2"/>
          <w:sz w:val="21"/>
          <w:rPrChange w:id="104" w:author="中野 正信" w:date="2023-03-16T14:59:00Z">
            <w:rPr>
              <w:rFonts w:hAnsi="ＭＳ 明朝" w:cs="Times New Roman" w:hint="eastAsia"/>
              <w:spacing w:val="0"/>
              <w:kern w:val="2"/>
              <w:sz w:val="21"/>
            </w:rPr>
          </w:rPrChange>
        </w:rPr>
        <w:t xml:space="preserve"> </w:t>
      </w:r>
      <w:r w:rsidRPr="00706099">
        <w:rPr>
          <w:rFonts w:ascii="BIZ UD明朝 Medium" w:eastAsia="BIZ UD明朝 Medium" w:hAnsi="BIZ UD明朝 Medium" w:cs="Times New Roman"/>
          <w:spacing w:val="0"/>
          <w:kern w:val="2"/>
          <w:sz w:val="21"/>
          <w:rPrChange w:id="105" w:author="中野 正信" w:date="2023-03-16T14:59:00Z">
            <w:rPr>
              <w:rFonts w:hAnsi="ＭＳ 明朝" w:cs="Times New Roman"/>
              <w:spacing w:val="0"/>
              <w:kern w:val="2"/>
              <w:sz w:val="21"/>
            </w:rPr>
          </w:rPrChange>
        </w:rPr>
        <w:t>(2)</w:t>
      </w:r>
      <w:r w:rsidRPr="00706099">
        <w:rPr>
          <w:rFonts w:ascii="BIZ UD明朝 Medium" w:eastAsia="BIZ UD明朝 Medium" w:hAnsi="BIZ UD明朝 Medium" w:cs="Times New Roman" w:hint="eastAsia"/>
          <w:spacing w:val="0"/>
          <w:kern w:val="2"/>
          <w:sz w:val="21"/>
          <w:rPrChange w:id="106" w:author="中野 正信" w:date="2023-03-16T14:59:00Z">
            <w:rPr>
              <w:rFonts w:hAnsi="ＭＳ 明朝" w:cs="Times New Roman" w:hint="eastAsia"/>
              <w:spacing w:val="0"/>
              <w:kern w:val="2"/>
              <w:sz w:val="21"/>
            </w:rPr>
          </w:rPrChange>
        </w:rPr>
        <w:t xml:space="preserve">　中小企業等協同組合として応募している場合</w:t>
      </w:r>
    </w:p>
    <w:p w:rsidR="007E14BF" w:rsidRPr="00706099" w:rsidRDefault="006E7909" w:rsidP="006E7909">
      <w:pPr>
        <w:ind w:left="801" w:hangingChars="400" w:hanging="801"/>
        <w:rPr>
          <w:ins w:id="107" w:author="中野 正信" w:date="2023-03-16T10:30:00Z"/>
          <w:rFonts w:ascii="BIZ UD明朝 Medium" w:eastAsia="BIZ UD明朝 Medium" w:hAnsi="BIZ UD明朝 Medium" w:cs="Times New Roman"/>
          <w:spacing w:val="0"/>
          <w:kern w:val="2"/>
          <w:sz w:val="21"/>
          <w:rPrChange w:id="108" w:author="中野 正信" w:date="2023-03-16T14:59:00Z">
            <w:rPr>
              <w:ins w:id="109" w:author="中野 正信" w:date="2023-03-16T10:30:00Z"/>
              <w:rFonts w:hAnsi="ＭＳ 明朝" w:cs="Times New Roman"/>
              <w:spacing w:val="0"/>
              <w:kern w:val="2"/>
              <w:sz w:val="21"/>
            </w:rPr>
          </w:rPrChange>
        </w:rPr>
      </w:pPr>
      <w:r w:rsidRPr="00706099">
        <w:rPr>
          <w:rFonts w:ascii="BIZ UD明朝 Medium" w:eastAsia="BIZ UD明朝 Medium" w:hAnsi="BIZ UD明朝 Medium" w:cs="Times New Roman" w:hint="eastAsia"/>
          <w:spacing w:val="0"/>
          <w:kern w:val="2"/>
          <w:sz w:val="21"/>
          <w:rPrChange w:id="110" w:author="中野 正信" w:date="2023-03-16T14:59:00Z">
            <w:rPr>
              <w:rFonts w:hAnsi="ＭＳ 明朝" w:cs="Times New Roman" w:hint="eastAsia"/>
              <w:spacing w:val="0"/>
              <w:kern w:val="2"/>
              <w:sz w:val="21"/>
            </w:rPr>
          </w:rPrChange>
        </w:rPr>
        <w:t xml:space="preserve">　　　ア　応募時に担当組合員及び責任分担を明確に定め、「事業協同組合等構成員表」を提出することができないこと</w:t>
      </w:r>
    </w:p>
    <w:p w:rsidR="00C23E3D" w:rsidRPr="00706099" w:rsidRDefault="006E7909" w:rsidP="006E7909">
      <w:pPr>
        <w:ind w:left="801" w:hangingChars="400" w:hanging="801"/>
        <w:rPr>
          <w:rFonts w:ascii="BIZ UD明朝 Medium" w:eastAsia="BIZ UD明朝 Medium" w:hAnsi="BIZ UD明朝 Medium"/>
          <w:rPrChange w:id="111" w:author="中野 正信" w:date="2023-03-16T14:59:00Z">
            <w:rPr>
              <w:rFonts w:ascii="ＭＳ ゴシック" w:eastAsia="ＭＳ ゴシック" w:hAnsi="ＭＳ ゴシック"/>
            </w:rPr>
          </w:rPrChange>
        </w:rPr>
      </w:pPr>
      <w:r w:rsidRPr="00706099">
        <w:rPr>
          <w:rFonts w:ascii="BIZ UD明朝 Medium" w:eastAsia="BIZ UD明朝 Medium" w:hAnsi="BIZ UD明朝 Medium" w:cs="Times New Roman" w:hint="eastAsia"/>
          <w:spacing w:val="0"/>
          <w:kern w:val="2"/>
          <w:sz w:val="21"/>
          <w:rPrChange w:id="112" w:author="中野 正信" w:date="2023-03-16T14:59:00Z">
            <w:rPr>
              <w:rFonts w:hAnsi="ＭＳ 明朝" w:cs="Times New Roman" w:hint="eastAsia"/>
              <w:spacing w:val="0"/>
              <w:kern w:val="2"/>
              <w:sz w:val="21"/>
            </w:rPr>
          </w:rPrChange>
        </w:rPr>
        <w:t xml:space="preserve">　　　イ　当該中小企業等協同組合の担当組合員が当該施設の指定管理者の選定に単体として応募していること</w:t>
      </w:r>
    </w:p>
    <w:sectPr w:rsidR="00C23E3D" w:rsidRPr="00706099" w:rsidSect="00FC2E8F">
      <w:footerReference w:type="even" r:id="rId8"/>
      <w:pgSz w:w="11906" w:h="16838" w:code="9"/>
      <w:pgMar w:top="1191" w:right="1418" w:bottom="1134"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647E" w:rsidRDefault="00FB647E">
      <w:r>
        <w:separator/>
      </w:r>
    </w:p>
  </w:endnote>
  <w:endnote w:type="continuationSeparator" w:id="0">
    <w:p w:rsidR="00FB647E" w:rsidRDefault="00FB6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647E" w:rsidRDefault="00FB647E">
      <w:r>
        <w:separator/>
      </w:r>
    </w:p>
  </w:footnote>
  <w:footnote w:type="continuationSeparator" w:id="0">
    <w:p w:rsidR="00FB647E" w:rsidRDefault="00FB64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中野 正信">
    <w15:presenceInfo w15:providerId="AD" w15:userId="S-1-5-21-1886169037-697132945-400449928-627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107"/>
  <w:drawingGridVerticalSpacing w:val="15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288"/>
    <w:rsid w:val="00005AAC"/>
    <w:rsid w:val="000061A0"/>
    <w:rsid w:val="00010AD2"/>
    <w:rsid w:val="00014670"/>
    <w:rsid w:val="000152EA"/>
    <w:rsid w:val="00017679"/>
    <w:rsid w:val="000200BC"/>
    <w:rsid w:val="000215A6"/>
    <w:rsid w:val="00023532"/>
    <w:rsid w:val="00023569"/>
    <w:rsid w:val="000248FF"/>
    <w:rsid w:val="00024ECF"/>
    <w:rsid w:val="00025A92"/>
    <w:rsid w:val="00025D5E"/>
    <w:rsid w:val="00026276"/>
    <w:rsid w:val="00030169"/>
    <w:rsid w:val="00033F83"/>
    <w:rsid w:val="00034011"/>
    <w:rsid w:val="00041159"/>
    <w:rsid w:val="00041E42"/>
    <w:rsid w:val="00043043"/>
    <w:rsid w:val="0004536A"/>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863F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016B"/>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5AD8"/>
    <w:rsid w:val="002C738D"/>
    <w:rsid w:val="002D2067"/>
    <w:rsid w:val="002D2A56"/>
    <w:rsid w:val="002D6900"/>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55823"/>
    <w:rsid w:val="0036097F"/>
    <w:rsid w:val="0036272A"/>
    <w:rsid w:val="00364F96"/>
    <w:rsid w:val="0036530C"/>
    <w:rsid w:val="003718A8"/>
    <w:rsid w:val="00374B59"/>
    <w:rsid w:val="00375994"/>
    <w:rsid w:val="003763C3"/>
    <w:rsid w:val="0037785D"/>
    <w:rsid w:val="00380F3D"/>
    <w:rsid w:val="00382E52"/>
    <w:rsid w:val="003833CF"/>
    <w:rsid w:val="00383C9C"/>
    <w:rsid w:val="003849A5"/>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3E25"/>
    <w:rsid w:val="003A4B9F"/>
    <w:rsid w:val="003A4E58"/>
    <w:rsid w:val="003A5FEB"/>
    <w:rsid w:val="003A6A89"/>
    <w:rsid w:val="003B10B4"/>
    <w:rsid w:val="003B11C1"/>
    <w:rsid w:val="003B1279"/>
    <w:rsid w:val="003B4E5A"/>
    <w:rsid w:val="003B6A1D"/>
    <w:rsid w:val="003B6BB2"/>
    <w:rsid w:val="003B7878"/>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41EB"/>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47B44"/>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0885"/>
    <w:rsid w:val="00692166"/>
    <w:rsid w:val="00694A18"/>
    <w:rsid w:val="006953AB"/>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E7909"/>
    <w:rsid w:val="006F132C"/>
    <w:rsid w:val="006F1A4D"/>
    <w:rsid w:val="006F1C5E"/>
    <w:rsid w:val="006F2CDF"/>
    <w:rsid w:val="006F41BA"/>
    <w:rsid w:val="006F4DFC"/>
    <w:rsid w:val="0070050D"/>
    <w:rsid w:val="00700A62"/>
    <w:rsid w:val="00701531"/>
    <w:rsid w:val="00702EC2"/>
    <w:rsid w:val="00706099"/>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46129"/>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7D05"/>
    <w:rsid w:val="007919BC"/>
    <w:rsid w:val="00794434"/>
    <w:rsid w:val="007968EB"/>
    <w:rsid w:val="007976F1"/>
    <w:rsid w:val="007A0446"/>
    <w:rsid w:val="007A2792"/>
    <w:rsid w:val="007A3203"/>
    <w:rsid w:val="007A50F1"/>
    <w:rsid w:val="007B00AA"/>
    <w:rsid w:val="007B0C11"/>
    <w:rsid w:val="007B5D34"/>
    <w:rsid w:val="007B5EFB"/>
    <w:rsid w:val="007B718E"/>
    <w:rsid w:val="007C0FF4"/>
    <w:rsid w:val="007C1553"/>
    <w:rsid w:val="007C5012"/>
    <w:rsid w:val="007C5EC7"/>
    <w:rsid w:val="007D0485"/>
    <w:rsid w:val="007D1005"/>
    <w:rsid w:val="007D77E8"/>
    <w:rsid w:val="007E14BF"/>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1225"/>
    <w:rsid w:val="008F483D"/>
    <w:rsid w:val="008F5223"/>
    <w:rsid w:val="0090222F"/>
    <w:rsid w:val="00902A12"/>
    <w:rsid w:val="009034BB"/>
    <w:rsid w:val="00906512"/>
    <w:rsid w:val="009074D6"/>
    <w:rsid w:val="00912BC6"/>
    <w:rsid w:val="00913D3E"/>
    <w:rsid w:val="00914B35"/>
    <w:rsid w:val="00915251"/>
    <w:rsid w:val="0091629F"/>
    <w:rsid w:val="009214B9"/>
    <w:rsid w:val="009221BB"/>
    <w:rsid w:val="00922FD3"/>
    <w:rsid w:val="009232FB"/>
    <w:rsid w:val="00924576"/>
    <w:rsid w:val="009259E1"/>
    <w:rsid w:val="00925C74"/>
    <w:rsid w:val="009305FB"/>
    <w:rsid w:val="009319F2"/>
    <w:rsid w:val="00933A7D"/>
    <w:rsid w:val="009412F0"/>
    <w:rsid w:val="009431E1"/>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67D5"/>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6153"/>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6818"/>
    <w:rsid w:val="00A27572"/>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6A27"/>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AF717C"/>
    <w:rsid w:val="00B01D08"/>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3D"/>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D7E1A"/>
    <w:rsid w:val="00CE233F"/>
    <w:rsid w:val="00CE6871"/>
    <w:rsid w:val="00CF0C06"/>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4E23"/>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782"/>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080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801FA"/>
    <w:rsid w:val="00F80232"/>
    <w:rsid w:val="00F812A7"/>
    <w:rsid w:val="00F8325A"/>
    <w:rsid w:val="00F86779"/>
    <w:rsid w:val="00F8689C"/>
    <w:rsid w:val="00F86D90"/>
    <w:rsid w:val="00F90A34"/>
    <w:rsid w:val="00F90D6C"/>
    <w:rsid w:val="00F9483B"/>
    <w:rsid w:val="00F94E49"/>
    <w:rsid w:val="00F96E2C"/>
    <w:rsid w:val="00FA0669"/>
    <w:rsid w:val="00FA247B"/>
    <w:rsid w:val="00FA3FE6"/>
    <w:rsid w:val="00FA5F21"/>
    <w:rsid w:val="00FA7925"/>
    <w:rsid w:val="00FB070D"/>
    <w:rsid w:val="00FB3A69"/>
    <w:rsid w:val="00FB5C97"/>
    <w:rsid w:val="00FB647E"/>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9B7D0946-6E1A-4C83-9752-F2B6DE35A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459C4-A2F8-4934-89D7-720F1B790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140</Words>
  <Characters>801</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福祉保健活動拠点指定管理者公募要項案</vt:lpstr>
    </vt:vector>
  </TitlesOfParts>
  <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中野 正信</dc:creator>
  <cp:keywords/>
  <cp:lastModifiedBy>中野 正信</cp:lastModifiedBy>
  <cp:revision>4</cp:revision>
  <cp:lastPrinted>2015-01-28T03:58:00Z</cp:lastPrinted>
  <dcterms:created xsi:type="dcterms:W3CDTF">2023-03-10T02:30:00Z</dcterms:created>
  <dcterms:modified xsi:type="dcterms:W3CDTF">2023-03-16T05:59:00Z</dcterms:modified>
</cp:coreProperties>
</file>