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5B29CF" w:rsidRDefault="00DF066F" w:rsidP="00DF066F">
      <w:pPr>
        <w:ind w:rightChars="-119" w:right="-286"/>
        <w:jc w:val="right"/>
        <w:rPr>
          <w:rFonts w:ascii="BIZ UDゴシック" w:eastAsia="BIZ UDゴシック" w:hAnsi="BIZ UDゴシック"/>
          <w:color w:val="000000" w:themeColor="text1"/>
          <w:rPrChange w:id="0" w:author="中野 正信" w:date="2023-03-16T14:26:00Z">
            <w:rPr>
              <w:rFonts w:asciiTheme="majorEastAsia" w:eastAsiaTheme="majorEastAsia" w:hAnsiTheme="majorEastAsia"/>
              <w:color w:val="000000" w:themeColor="text1"/>
            </w:rPr>
          </w:rPrChange>
        </w:rPr>
      </w:pPr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5B29CF">
        <w:rPr>
          <w:rFonts w:ascii="BIZ UDゴシック" w:eastAsia="BIZ UDゴシック" w:hAnsi="BIZ UDゴシック" w:hint="eastAsia"/>
          <w:color w:val="000000" w:themeColor="text1"/>
          <w:rPrChange w:id="1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</w:rPr>
          </w:rPrChange>
        </w:rPr>
        <w:t>様式</w:t>
      </w:r>
      <w:r w:rsidR="0026392F" w:rsidRPr="005B29CF">
        <w:rPr>
          <w:rFonts w:ascii="BIZ UDゴシック" w:eastAsia="BIZ UDゴシック" w:hAnsi="BIZ UDゴシック" w:hint="eastAsia"/>
          <w:color w:val="000000" w:themeColor="text1"/>
          <w:rPrChange w:id="2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</w:rPr>
          </w:rPrChange>
        </w:rPr>
        <w:t>４</w:t>
      </w:r>
      <w:r w:rsidRPr="005B29CF">
        <w:rPr>
          <w:rFonts w:ascii="BIZ UDゴシック" w:eastAsia="BIZ UDゴシック" w:hAnsi="BIZ UDゴシック" w:hint="eastAsia"/>
          <w:color w:val="000000" w:themeColor="text1"/>
          <w:rPrChange w:id="3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</w:rPr>
          </w:rPrChange>
        </w:rPr>
        <w:t>）</w:t>
      </w:r>
    </w:p>
    <w:p w:rsidR="00F9281D" w:rsidRPr="005B29CF" w:rsidRDefault="00F9281D" w:rsidP="007B045F">
      <w:pPr>
        <w:jc w:val="center"/>
        <w:rPr>
          <w:rFonts w:ascii="BIZ UDゴシック" w:eastAsia="BIZ UDゴシック" w:hAnsi="BIZ UDゴシック"/>
          <w:color w:val="000000" w:themeColor="text1"/>
          <w:sz w:val="36"/>
          <w:szCs w:val="28"/>
          <w:rPrChange w:id="4" w:author="中野 正信" w:date="2023-03-16T14:26:00Z">
            <w:rPr>
              <w:rFonts w:asciiTheme="majorEastAsia" w:eastAsiaTheme="majorEastAsia" w:hAnsiTheme="majorEastAsia"/>
              <w:color w:val="000000" w:themeColor="text1"/>
              <w:sz w:val="36"/>
              <w:szCs w:val="28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sz w:val="36"/>
          <w:szCs w:val="28"/>
          <w:rPrChange w:id="5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  <w:sz w:val="36"/>
              <w:szCs w:val="28"/>
            </w:rPr>
          </w:rPrChange>
        </w:rPr>
        <w:t>賃金水準スライドの対象となる</w:t>
      </w:r>
      <w:r w:rsidR="009D0142" w:rsidRPr="005B29CF">
        <w:rPr>
          <w:rFonts w:ascii="BIZ UDゴシック" w:eastAsia="BIZ UDゴシック" w:hAnsi="BIZ UDゴシック" w:hint="eastAsia"/>
          <w:color w:val="000000" w:themeColor="text1"/>
          <w:sz w:val="36"/>
          <w:szCs w:val="28"/>
          <w:rPrChange w:id="6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  <w:sz w:val="36"/>
              <w:szCs w:val="28"/>
            </w:rPr>
          </w:rPrChange>
        </w:rPr>
        <w:t>人件費</w:t>
      </w:r>
      <w:r w:rsidR="00B961CA" w:rsidRPr="005B29CF">
        <w:rPr>
          <w:rFonts w:ascii="BIZ UDゴシック" w:eastAsia="BIZ UDゴシック" w:hAnsi="BIZ UDゴシック" w:hint="eastAsia"/>
          <w:color w:val="000000" w:themeColor="text1"/>
          <w:sz w:val="36"/>
          <w:szCs w:val="28"/>
          <w:rPrChange w:id="7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  <w:sz w:val="36"/>
              <w:szCs w:val="28"/>
            </w:rPr>
          </w:rPrChange>
        </w:rPr>
        <w:t>に関する提案</w:t>
      </w:r>
      <w:r w:rsidR="00515559" w:rsidRPr="005B29CF">
        <w:rPr>
          <w:rFonts w:ascii="BIZ UDゴシック" w:eastAsia="BIZ UDゴシック" w:hAnsi="BIZ UDゴシック" w:hint="eastAsia"/>
          <w:color w:val="000000" w:themeColor="text1"/>
          <w:sz w:val="36"/>
          <w:szCs w:val="28"/>
          <w:rPrChange w:id="8" w:author="中野 正信" w:date="2023-03-16T14:26:00Z">
            <w:rPr>
              <w:rFonts w:asciiTheme="majorEastAsia" w:eastAsiaTheme="majorEastAsia" w:hAnsiTheme="majorEastAsia" w:hint="eastAsia"/>
              <w:color w:val="000000" w:themeColor="text1"/>
              <w:sz w:val="36"/>
              <w:szCs w:val="28"/>
            </w:rPr>
          </w:rPrChange>
        </w:rPr>
        <w:t>書</w:t>
      </w:r>
    </w:p>
    <w:p w:rsidR="00D332B4" w:rsidRPr="005B29CF" w:rsidRDefault="00E01E24" w:rsidP="007B045F">
      <w:pPr>
        <w:jc w:val="center"/>
        <w:rPr>
          <w:rFonts w:ascii="BIZ UDゴシック" w:eastAsia="BIZ UDゴシック" w:hAnsi="BIZ UDゴシック"/>
          <w:color w:val="000000" w:themeColor="text1"/>
          <w:sz w:val="28"/>
          <w:szCs w:val="28"/>
          <w:rPrChange w:id="9" w:author="中野 正信" w:date="2023-03-16T14:26:00Z">
            <w:rPr>
              <w:rFonts w:ascii="ＭＳ ゴシック" w:eastAsia="ＭＳ ゴシック" w:hAnsi="ＭＳ ゴシック"/>
              <w:color w:val="000000" w:themeColor="text1"/>
              <w:sz w:val="28"/>
              <w:szCs w:val="28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sz w:val="36"/>
          <w:szCs w:val="28"/>
          <w:rPrChange w:id="10" w:author="中野 正信" w:date="2023-03-16T14:26:00Z">
            <w:rPr>
              <w:rFonts w:ascii="ＭＳ ゴシック" w:eastAsia="ＭＳ ゴシック" w:hAnsi="ＭＳ ゴシック" w:hint="eastAsia"/>
              <w:color w:val="000000" w:themeColor="text1"/>
              <w:sz w:val="36"/>
              <w:szCs w:val="28"/>
            </w:rPr>
          </w:rPrChange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5B29CF" w:rsidRDefault="007B045F" w:rsidP="007B045F">
      <w:pPr>
        <w:ind w:leftChars="2200" w:left="5280"/>
        <w:jc w:val="left"/>
        <w:rPr>
          <w:rFonts w:ascii="BIZ UD明朝 Medium" w:eastAsia="BIZ UD明朝 Medium" w:hAnsi="BIZ UD明朝 Medium"/>
          <w:color w:val="000000" w:themeColor="text1"/>
          <w:u w:val="single"/>
          <w:rPrChange w:id="11" w:author="中野 正信" w:date="2023-03-16T14:26:00Z">
            <w:rPr>
              <w:color w:val="000000" w:themeColor="text1"/>
              <w:u w:val="single"/>
            </w:rPr>
          </w:rPrChange>
        </w:rPr>
      </w:pPr>
      <w:r w:rsidRPr="005B29CF">
        <w:rPr>
          <w:rFonts w:ascii="BIZ UD明朝 Medium" w:eastAsia="BIZ UD明朝 Medium" w:hAnsi="BIZ UD明朝 Medium" w:hint="eastAsia"/>
          <w:color w:val="000000" w:themeColor="text1"/>
          <w:u w:val="single"/>
          <w:rPrChange w:id="12" w:author="中野 正信" w:date="2023-03-16T14:26:00Z">
            <w:rPr>
              <w:rFonts w:hint="eastAsia"/>
              <w:color w:val="000000" w:themeColor="text1"/>
              <w:u w:val="single"/>
            </w:rPr>
          </w:rPrChange>
        </w:rPr>
        <w:t xml:space="preserve">団体名　　　　　　　　　　　　　</w:t>
      </w:r>
    </w:p>
    <w:p w:rsidR="007B045F" w:rsidRPr="005B29CF" w:rsidRDefault="007B045F" w:rsidP="007B045F">
      <w:pPr>
        <w:rPr>
          <w:rFonts w:ascii="BIZ UD明朝 Medium" w:eastAsia="BIZ UD明朝 Medium" w:hAnsi="BIZ UD明朝 Medium"/>
          <w:color w:val="000000" w:themeColor="text1"/>
          <w:rPrChange w:id="13" w:author="中野 正信" w:date="2023-03-16T14:26:00Z">
            <w:rPr>
              <w:rFonts w:ascii="ＭＳ ゴシック" w:eastAsia="ＭＳ ゴシック" w:hAnsi="ＭＳ ゴシック"/>
              <w:color w:val="000000" w:themeColor="text1"/>
            </w:rPr>
          </w:rPrChange>
        </w:rPr>
      </w:pPr>
    </w:p>
    <w:p w:rsidR="00C81F18" w:rsidRPr="005B29CF" w:rsidRDefault="009D0142" w:rsidP="007B045F">
      <w:pPr>
        <w:rPr>
          <w:rFonts w:ascii="BIZ UDゴシック" w:eastAsia="BIZ UDゴシック" w:hAnsi="BIZ UDゴシック"/>
          <w:color w:val="000000" w:themeColor="text1"/>
          <w:rPrChange w:id="14" w:author="中野 正信" w:date="2023-03-16T14:26:00Z">
            <w:rPr>
              <w:rFonts w:ascii="ＭＳ ゴシック" w:eastAsia="ＭＳ ゴシック" w:hAnsi="ＭＳ ゴシック"/>
              <w:color w:val="000000" w:themeColor="text1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rPrChange w:id="15" w:author="中野 正信" w:date="2023-03-16T14:26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 xml:space="preserve">１　</w:t>
      </w:r>
      <w:r w:rsidR="00F9281D" w:rsidRPr="005B29CF">
        <w:rPr>
          <w:rFonts w:ascii="BIZ UDゴシック" w:eastAsia="BIZ UDゴシック" w:hAnsi="BIZ UDゴシック" w:hint="eastAsia"/>
          <w:color w:val="000000" w:themeColor="text1"/>
          <w:rPrChange w:id="16" w:author="中野 正信" w:date="2023-03-16T14:26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>基礎</w:t>
      </w:r>
      <w:r w:rsidR="00C81F18" w:rsidRPr="005B29CF">
        <w:rPr>
          <w:rFonts w:ascii="BIZ UDゴシック" w:eastAsia="BIZ UDゴシック" w:hAnsi="BIZ UDゴシック" w:hint="eastAsia"/>
          <w:color w:val="000000" w:themeColor="text1"/>
          <w:rPrChange w:id="17" w:author="中野 正信" w:date="2023-03-16T14:26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5B29CF" w:rsidTr="00515559">
        <w:trPr>
          <w:trHeight w:val="397"/>
        </w:trPr>
        <w:tc>
          <w:tcPr>
            <w:tcW w:w="2381" w:type="dxa"/>
          </w:tcPr>
          <w:p w:rsidR="00187973" w:rsidRPr="005B29CF" w:rsidRDefault="00187973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18" w:author="中野 正信" w:date="2023-03-16T14:26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3850" w:type="dxa"/>
            <w:vAlign w:val="center"/>
          </w:tcPr>
          <w:p w:rsidR="00187973" w:rsidRPr="005B29CF" w:rsidRDefault="00F9281D" w:rsidP="00566429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19" w:author="中野 正信" w:date="2023-03-16T14:26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0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基礎</w:t>
            </w:r>
            <w:r w:rsidR="00187973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1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単価（円）</w:t>
            </w:r>
          </w:p>
        </w:tc>
      </w:tr>
      <w:tr w:rsidR="00775715" w:rsidRPr="005B29CF" w:rsidTr="00515559">
        <w:trPr>
          <w:trHeight w:val="624"/>
        </w:trPr>
        <w:tc>
          <w:tcPr>
            <w:tcW w:w="2381" w:type="dxa"/>
            <w:vAlign w:val="center"/>
          </w:tcPr>
          <w:p w:rsidR="00187973" w:rsidRPr="005B29CF" w:rsidRDefault="00187973" w:rsidP="00464ED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22" w:author="中野 正信" w:date="2023-03-16T14:26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3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正規雇用職員等</w:t>
            </w:r>
            <w:r w:rsidR="00223739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4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（Ａ）</w:t>
            </w:r>
          </w:p>
        </w:tc>
        <w:tc>
          <w:tcPr>
            <w:tcW w:w="3850" w:type="dxa"/>
          </w:tcPr>
          <w:p w:rsidR="00187973" w:rsidRPr="005B29CF" w:rsidRDefault="00187973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25" w:author="中野 正信" w:date="2023-03-16T14:26:00Z">
                  <w:rPr>
                    <w:color w:val="000000" w:themeColor="text1"/>
                  </w:rPr>
                </w:rPrChange>
              </w:rPr>
            </w:pPr>
          </w:p>
        </w:tc>
      </w:tr>
      <w:tr w:rsidR="00775715" w:rsidRPr="005B29CF" w:rsidTr="00515559">
        <w:trPr>
          <w:trHeight w:val="624"/>
        </w:trPr>
        <w:tc>
          <w:tcPr>
            <w:tcW w:w="2381" w:type="dxa"/>
            <w:vAlign w:val="center"/>
          </w:tcPr>
          <w:p w:rsidR="00187973" w:rsidRPr="005B29CF" w:rsidRDefault="00187973" w:rsidP="00464ED7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26" w:author="中野 正信" w:date="2023-03-16T14:26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7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臨時雇用職員等</w:t>
            </w:r>
            <w:r w:rsidR="00223739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28" w:author="中野 正信" w:date="2023-03-16T14:26:00Z">
                  <w:rPr>
                    <w:rFonts w:hint="eastAsia"/>
                    <w:color w:val="000000" w:themeColor="text1"/>
                  </w:rPr>
                </w:rPrChange>
              </w:rPr>
              <w:t>（ａ）</w:t>
            </w:r>
          </w:p>
        </w:tc>
        <w:tc>
          <w:tcPr>
            <w:tcW w:w="3850" w:type="dxa"/>
          </w:tcPr>
          <w:p w:rsidR="00187973" w:rsidRPr="005B29CF" w:rsidRDefault="00187973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29" w:author="中野 正信" w:date="2023-03-16T14:26:00Z">
                  <w:rPr>
                    <w:color w:val="000000" w:themeColor="text1"/>
                  </w:rPr>
                </w:rPrChange>
              </w:rPr>
            </w:pPr>
          </w:p>
        </w:tc>
      </w:tr>
    </w:tbl>
    <w:p w:rsidR="00C81F18" w:rsidRPr="005B29CF" w:rsidRDefault="00566429" w:rsidP="00566429">
      <w:pPr>
        <w:ind w:firstLineChars="2100" w:firstLine="4410"/>
        <w:rPr>
          <w:rFonts w:ascii="BIZ UD明朝 Medium" w:eastAsia="BIZ UD明朝 Medium" w:hAnsi="BIZ UD明朝 Medium"/>
          <w:color w:val="000000" w:themeColor="text1"/>
          <w:rPrChange w:id="30" w:author="中野 正信" w:date="2023-03-16T14:26:00Z">
            <w:rPr>
              <w:color w:val="000000" w:themeColor="text1"/>
            </w:rPr>
          </w:rPrChange>
        </w:rPr>
      </w:pPr>
      <w:r w:rsidRPr="005B29CF">
        <w:rPr>
          <w:rFonts w:ascii="BIZ UD明朝 Medium" w:eastAsia="BIZ UD明朝 Medium" w:hAnsi="BIZ UD明朝 Medium" w:hint="eastAsia"/>
          <w:color w:val="000000" w:themeColor="text1"/>
          <w:sz w:val="21"/>
          <w:rPrChange w:id="31" w:author="中野 正信" w:date="2023-03-16T14:26:00Z">
            <w:rPr>
              <w:rFonts w:hint="eastAsia"/>
              <w:color w:val="000000" w:themeColor="text1"/>
              <w:sz w:val="21"/>
            </w:rPr>
          </w:rPrChange>
        </w:rPr>
        <w:t>※一人一年あたり</w:t>
      </w:r>
    </w:p>
    <w:p w:rsidR="00D10156" w:rsidRPr="005B29CF" w:rsidRDefault="00D10156" w:rsidP="007B045F">
      <w:pPr>
        <w:rPr>
          <w:rFonts w:ascii="BIZ UD明朝 Medium" w:eastAsia="BIZ UD明朝 Medium" w:hAnsi="BIZ UD明朝 Medium"/>
          <w:color w:val="000000" w:themeColor="text1"/>
          <w:rPrChange w:id="32" w:author="中野 正信" w:date="2023-03-16T14:26:00Z">
            <w:rPr>
              <w:color w:val="000000" w:themeColor="text1"/>
            </w:rPr>
          </w:rPrChange>
        </w:rPr>
      </w:pPr>
    </w:p>
    <w:p w:rsidR="00C81F18" w:rsidRPr="005B29CF" w:rsidRDefault="00C81F18" w:rsidP="007B045F">
      <w:pPr>
        <w:rPr>
          <w:rFonts w:ascii="BIZ UDゴシック" w:eastAsia="BIZ UDゴシック" w:hAnsi="BIZ UDゴシック"/>
          <w:color w:val="000000" w:themeColor="text1"/>
          <w:rPrChange w:id="33" w:author="中野 正信" w:date="2023-03-16T14:27:00Z">
            <w:rPr>
              <w:rFonts w:ascii="ＭＳ ゴシック" w:eastAsia="ＭＳ ゴシック" w:hAnsi="ＭＳ ゴシック"/>
              <w:color w:val="000000" w:themeColor="text1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rPrChange w:id="34" w:author="中野 正信" w:date="2023-03-16T14:27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5B29CF" w:rsidRDefault="00C95660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35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5B29CF" w:rsidRDefault="00C95660" w:rsidP="00C95660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36" w:author="中野 正信" w:date="2023-03-16T14:27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37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38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39" w:author="中野 正信" w:date="2023-03-16T14:27:00Z">
                  <w:rPr>
                    <w:color w:val="000000" w:themeColor="text1"/>
                  </w:rPr>
                </w:rPrChange>
              </w:rPr>
            </w:pPr>
            <w:del w:id="40" w:author="中野 正信" w:date="2023-03-10T11:29:00Z">
              <w:r w:rsidRPr="005B29CF" w:rsidDel="00375C45">
                <w:rPr>
                  <w:rFonts w:ascii="BIZ UD明朝 Medium" w:eastAsia="BIZ UD明朝 Medium" w:hAnsi="BIZ UD明朝 Medium" w:hint="eastAsia"/>
                  <w:color w:val="000000" w:themeColor="text1"/>
                  <w:rPrChange w:id="41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delText>○</w:delText>
              </w:r>
            </w:del>
            <w:ins w:id="42" w:author="中野 正信" w:date="2023-03-10T11:29:00Z">
              <w:r w:rsidR="00375C45" w:rsidRPr="005B29CF">
                <w:rPr>
                  <w:rFonts w:ascii="BIZ UD明朝 Medium" w:eastAsia="BIZ UD明朝 Medium" w:hAnsi="BIZ UD明朝 Medium" w:hint="eastAsia"/>
                  <w:color w:val="000000" w:themeColor="text1"/>
                  <w:rPrChange w:id="43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t>６</w:t>
              </w:r>
            </w:ins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44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45" w:author="中野 正信" w:date="2023-03-16T14:27:00Z">
                  <w:rPr>
                    <w:color w:val="000000" w:themeColor="text1"/>
                  </w:rPr>
                </w:rPrChange>
              </w:rPr>
            </w:pPr>
            <w:del w:id="46" w:author="中野 正信" w:date="2023-03-10T11:29:00Z">
              <w:r w:rsidRPr="005B29CF" w:rsidDel="00375C45">
                <w:rPr>
                  <w:rFonts w:ascii="BIZ UD明朝 Medium" w:eastAsia="BIZ UD明朝 Medium" w:hAnsi="BIZ UD明朝 Medium" w:hint="eastAsia"/>
                  <w:color w:val="000000" w:themeColor="text1"/>
                  <w:rPrChange w:id="47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delText>○</w:delText>
              </w:r>
            </w:del>
            <w:ins w:id="48" w:author="中野 正信" w:date="2023-03-10T11:29:00Z">
              <w:r w:rsidR="00375C45" w:rsidRPr="005B29CF">
                <w:rPr>
                  <w:rFonts w:ascii="BIZ UD明朝 Medium" w:eastAsia="BIZ UD明朝 Medium" w:hAnsi="BIZ UD明朝 Medium" w:hint="eastAsia"/>
                  <w:color w:val="000000" w:themeColor="text1"/>
                  <w:rPrChange w:id="49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t>７</w:t>
              </w:r>
            </w:ins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50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51" w:author="中野 正信" w:date="2023-03-16T14:27:00Z">
                  <w:rPr>
                    <w:color w:val="000000" w:themeColor="text1"/>
                  </w:rPr>
                </w:rPrChange>
              </w:rPr>
            </w:pPr>
            <w:del w:id="52" w:author="中野 正信" w:date="2023-03-10T11:29:00Z">
              <w:r w:rsidRPr="005B29CF" w:rsidDel="00375C45">
                <w:rPr>
                  <w:rFonts w:ascii="BIZ UD明朝 Medium" w:eastAsia="BIZ UD明朝 Medium" w:hAnsi="BIZ UD明朝 Medium" w:hint="eastAsia"/>
                  <w:color w:val="000000" w:themeColor="text1"/>
                  <w:rPrChange w:id="53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delText>○</w:delText>
              </w:r>
            </w:del>
            <w:ins w:id="54" w:author="中野 正信" w:date="2023-03-10T11:29:00Z">
              <w:r w:rsidR="00375C45" w:rsidRPr="005B29CF">
                <w:rPr>
                  <w:rFonts w:ascii="BIZ UD明朝 Medium" w:eastAsia="BIZ UD明朝 Medium" w:hAnsi="BIZ UD明朝 Medium" w:hint="eastAsia"/>
                  <w:color w:val="000000" w:themeColor="text1"/>
                  <w:rPrChange w:id="55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t>８</w:t>
              </w:r>
            </w:ins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56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57" w:author="中野 正信" w:date="2023-03-16T14:27:00Z">
                  <w:rPr>
                    <w:color w:val="000000" w:themeColor="text1"/>
                  </w:rPr>
                </w:rPrChange>
              </w:rPr>
            </w:pPr>
            <w:del w:id="58" w:author="中野 正信" w:date="2023-03-10T11:29:00Z">
              <w:r w:rsidRPr="005B29CF" w:rsidDel="00375C45">
                <w:rPr>
                  <w:rFonts w:ascii="BIZ UD明朝 Medium" w:eastAsia="BIZ UD明朝 Medium" w:hAnsi="BIZ UD明朝 Medium" w:hint="eastAsia"/>
                  <w:color w:val="000000" w:themeColor="text1"/>
                  <w:rPrChange w:id="59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delText>○</w:delText>
              </w:r>
            </w:del>
            <w:ins w:id="60" w:author="中野 正信" w:date="2023-03-10T11:29:00Z">
              <w:r w:rsidR="00375C45" w:rsidRPr="005B29CF">
                <w:rPr>
                  <w:rFonts w:ascii="BIZ UD明朝 Medium" w:eastAsia="BIZ UD明朝 Medium" w:hAnsi="BIZ UD明朝 Medium" w:hint="eastAsia"/>
                  <w:color w:val="000000" w:themeColor="text1"/>
                  <w:rPrChange w:id="61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t>９</w:t>
              </w:r>
            </w:ins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62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63" w:author="中野 正信" w:date="2023-03-16T14:27:00Z">
                  <w:rPr>
                    <w:color w:val="000000" w:themeColor="text1"/>
                  </w:rPr>
                </w:rPrChange>
              </w:rPr>
            </w:pPr>
            <w:del w:id="64" w:author="中野 正信" w:date="2023-03-10T11:29:00Z">
              <w:r w:rsidRPr="005B29CF" w:rsidDel="00375C45">
                <w:rPr>
                  <w:rFonts w:ascii="BIZ UD明朝 Medium" w:eastAsia="BIZ UD明朝 Medium" w:hAnsi="BIZ UD明朝 Medium" w:hint="eastAsia"/>
                  <w:color w:val="000000" w:themeColor="text1"/>
                  <w:rPrChange w:id="65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delText>○</w:delText>
              </w:r>
            </w:del>
            <w:ins w:id="66" w:author="中野 正信" w:date="2023-03-10T11:29:00Z">
              <w:r w:rsidR="00375C45" w:rsidRPr="005B29CF">
                <w:rPr>
                  <w:rFonts w:ascii="BIZ UD明朝 Medium" w:eastAsia="BIZ UD明朝 Medium" w:hAnsi="BIZ UD明朝 Medium" w:hint="eastAsia"/>
                  <w:color w:val="000000" w:themeColor="text1"/>
                  <w:rPrChange w:id="67" w:author="中野 正信" w:date="2023-03-16T14:27:00Z">
                    <w:rPr>
                      <w:rFonts w:hint="eastAsia"/>
                      <w:color w:val="000000" w:themeColor="text1"/>
                    </w:rPr>
                  </w:rPrChange>
                </w:rPr>
                <w:t>10</w:t>
              </w:r>
            </w:ins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68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69" w:author="中野 正信" w:date="2023-03-16T14:27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70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正規雇用職員等</w:t>
            </w:r>
            <w:r w:rsidR="00327C3E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71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（Ｃ</w:t>
            </w:r>
            <w:r w:rsidR="00223739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72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73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74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75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76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77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5B29CF" w:rsidRDefault="00D10156" w:rsidP="007B045F">
            <w:pPr>
              <w:jc w:val="center"/>
              <w:rPr>
                <w:rFonts w:ascii="BIZ UD明朝 Medium" w:eastAsia="BIZ UD明朝 Medium" w:hAnsi="BIZ UD明朝 Medium"/>
                <w:color w:val="000000" w:themeColor="text1"/>
                <w:rPrChange w:id="78" w:author="中野 正信" w:date="2023-03-16T14:27:00Z">
                  <w:rPr>
                    <w:color w:val="000000" w:themeColor="text1"/>
                  </w:rPr>
                </w:rPrChange>
              </w:rPr>
            </w:pPr>
            <w:r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79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臨時雇用職員等</w:t>
            </w:r>
            <w:r w:rsidR="00327C3E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80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（ｃ</w:t>
            </w:r>
            <w:r w:rsidR="00223739" w:rsidRPr="005B29CF">
              <w:rPr>
                <w:rFonts w:ascii="BIZ UD明朝 Medium" w:eastAsia="BIZ UD明朝 Medium" w:hAnsi="BIZ UD明朝 Medium" w:hint="eastAsia"/>
                <w:color w:val="000000" w:themeColor="text1"/>
                <w:rPrChange w:id="81" w:author="中野 正信" w:date="2023-03-16T14:27:00Z">
                  <w:rPr>
                    <w:rFonts w:hint="eastAsia"/>
                    <w:color w:val="000000" w:themeColor="text1"/>
                  </w:rPr>
                </w:rPrChange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82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83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84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85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  <w:tc>
          <w:tcPr>
            <w:tcW w:w="1298" w:type="dxa"/>
            <w:vAlign w:val="center"/>
          </w:tcPr>
          <w:p w:rsidR="00D10156" w:rsidRPr="005B29CF" w:rsidRDefault="00D10156" w:rsidP="007B045F">
            <w:pPr>
              <w:rPr>
                <w:rFonts w:ascii="BIZ UD明朝 Medium" w:eastAsia="BIZ UD明朝 Medium" w:hAnsi="BIZ UD明朝 Medium"/>
                <w:color w:val="000000" w:themeColor="text1"/>
                <w:rPrChange w:id="86" w:author="中野 正信" w:date="2023-03-16T14:27:00Z">
                  <w:rPr>
                    <w:color w:val="000000" w:themeColor="text1"/>
                  </w:rPr>
                </w:rPrChange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5B29CF" w:rsidRDefault="00515559" w:rsidP="00515559">
      <w:pPr>
        <w:rPr>
          <w:rFonts w:ascii="BIZ UDゴシック" w:eastAsia="BIZ UDゴシック" w:hAnsi="BIZ UDゴシック"/>
          <w:color w:val="000000" w:themeColor="text1"/>
          <w:rPrChange w:id="87" w:author="中野 正信" w:date="2023-03-16T14:27:00Z">
            <w:rPr>
              <w:rFonts w:ascii="ＭＳ ゴシック" w:eastAsia="ＭＳ ゴシック" w:hAnsi="ＭＳ ゴシック"/>
              <w:color w:val="000000" w:themeColor="text1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rPrChange w:id="88" w:author="中野 正信" w:date="2023-03-16T14:27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>３　人員配置の理由</w:t>
      </w:r>
      <w:r w:rsidR="00C219D9" w:rsidRPr="005B29CF">
        <w:rPr>
          <w:rFonts w:ascii="BIZ UDゴシック" w:eastAsia="BIZ UDゴシック" w:hAnsi="BIZ UDゴシック" w:hint="eastAsia"/>
          <w:color w:val="000000" w:themeColor="text1"/>
          <w:rPrChange w:id="89" w:author="中野 正信" w:date="2023-03-16T14:27:00Z">
            <w:rPr>
              <w:rFonts w:ascii="ＭＳ ゴシック" w:eastAsia="ＭＳ ゴシック" w:hAnsi="ＭＳ ゴシック" w:hint="eastAsia"/>
              <w:color w:val="000000" w:themeColor="text1"/>
            </w:rPr>
          </w:rPrChange>
        </w:rPr>
        <w:t>（雇用形態内での職種分けや年度による配置予定人数の増減　等）</w:t>
      </w:r>
    </w:p>
    <w:p w:rsidR="00515559" w:rsidRPr="005B29CF" w:rsidRDefault="00515559" w:rsidP="00515559">
      <w:pPr>
        <w:ind w:firstLineChars="200" w:firstLine="480"/>
        <w:rPr>
          <w:rFonts w:ascii="BIZ UDゴシック" w:eastAsia="BIZ UDゴシック" w:hAnsi="BIZ UDゴシック"/>
          <w:color w:val="000000" w:themeColor="text1"/>
          <w:rPrChange w:id="90" w:author="中野 正信" w:date="2023-03-16T14:27:00Z">
            <w:rPr>
              <w:color w:val="000000" w:themeColor="text1"/>
            </w:rPr>
          </w:rPrChange>
        </w:rPr>
      </w:pPr>
      <w:r w:rsidRPr="005B29CF">
        <w:rPr>
          <w:rFonts w:ascii="BIZ UDゴシック" w:eastAsia="BIZ UDゴシック" w:hAnsi="BIZ UDゴシック" w:hint="eastAsia"/>
          <w:color w:val="000000" w:themeColor="text1"/>
          <w:rPrChange w:id="91" w:author="中野 正信" w:date="2023-03-16T14:27:00Z">
            <w:rPr>
              <w:rFonts w:hint="eastAsia"/>
              <w:color w:val="000000" w:themeColor="text1"/>
            </w:rPr>
          </w:rPrChange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ED3D12" w:rsidRDefault="00515559" w:rsidP="00715E9E">
            <w:pPr>
              <w:rPr>
                <w:rFonts w:ascii="BIZ UDゴシック" w:eastAsia="BIZ UDゴシック" w:hAnsi="BIZ UDゴシック"/>
                <w:color w:val="000000" w:themeColor="text1"/>
                <w:sz w:val="20"/>
                <w:szCs w:val="20"/>
                <w:rPrChange w:id="92" w:author="中野 正信" w:date="2023-03-16T14:27:00Z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rPrChange>
              </w:rPr>
            </w:pPr>
            <w:r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3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（記入例）正規雇用職員について、</w:t>
            </w:r>
            <w:r w:rsidR="00321C28"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4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〇</w:t>
            </w:r>
            <w:r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5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ED3D12" w:rsidRDefault="00515559" w:rsidP="00715E9E">
            <w:pPr>
              <w:rPr>
                <w:rFonts w:ascii="BIZ UDゴシック" w:eastAsia="BIZ UDゴシック" w:hAnsi="BIZ UDゴシック"/>
                <w:color w:val="000000" w:themeColor="text1"/>
                <w:sz w:val="20"/>
                <w:szCs w:val="20"/>
                <w:rPrChange w:id="96" w:author="中野 正信" w:date="2023-03-16T14:27:00Z">
                  <w:rPr>
                    <w:rFonts w:ascii="ＭＳ ゴシック" w:eastAsia="ＭＳ ゴシック" w:hAnsi="ＭＳ ゴシック"/>
                    <w:color w:val="000000" w:themeColor="text1"/>
                    <w:sz w:val="20"/>
                    <w:szCs w:val="20"/>
                  </w:rPr>
                </w:rPrChange>
              </w:rPr>
            </w:pPr>
            <w:r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7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臨時雇用職員について、前半</w:t>
            </w:r>
            <w:r w:rsidR="00321C28"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8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の</w:t>
            </w:r>
            <w:r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99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3年度に比べて残りの2年度の人数が少ないのは、職員のノウハウが蓄積されることにより業務が</w:t>
            </w:r>
            <w:bookmarkStart w:id="100" w:name="_GoBack"/>
            <w:bookmarkEnd w:id="100"/>
            <w:r w:rsidRPr="00ED3D12">
              <w:rPr>
                <w:rFonts w:ascii="BIZ UDゴシック" w:eastAsia="BIZ UDゴシック" w:hAnsi="BIZ UDゴシック" w:hint="eastAsia"/>
                <w:color w:val="000000" w:themeColor="text1"/>
                <w:sz w:val="20"/>
                <w:szCs w:val="20"/>
                <w:rPrChange w:id="101" w:author="中野 正信" w:date="2023-03-16T14:27:00Z"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</w:rPrChange>
              </w:rPr>
              <w:t>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A6D" w:rsidRDefault="00EE5A6D" w:rsidP="00F72C21">
      <w:r>
        <w:separator/>
      </w:r>
    </w:p>
  </w:endnote>
  <w:endnote w:type="continuationSeparator" w:id="0">
    <w:p w:rsidR="00EE5A6D" w:rsidRDefault="00EE5A6D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A6D" w:rsidRDefault="00EE5A6D" w:rsidP="00F72C21">
      <w:r>
        <w:separator/>
      </w:r>
    </w:p>
  </w:footnote>
  <w:footnote w:type="continuationSeparator" w:id="0">
    <w:p w:rsidR="00EE5A6D" w:rsidRDefault="00EE5A6D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中野 正信">
    <w15:presenceInfo w15:providerId="AD" w15:userId="S-1-5-21-1886169037-697132945-400449928-62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6392F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75C45"/>
    <w:rsid w:val="0038028C"/>
    <w:rsid w:val="00393EB7"/>
    <w:rsid w:val="00397B3B"/>
    <w:rsid w:val="003A62F3"/>
    <w:rsid w:val="003E08F1"/>
    <w:rsid w:val="003F2F18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B29CF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08BD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219D9"/>
    <w:rsid w:val="00C242CA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3D12"/>
    <w:rsid w:val="00ED5986"/>
    <w:rsid w:val="00EE1873"/>
    <w:rsid w:val="00EE41B5"/>
    <w:rsid w:val="00EE5A6D"/>
    <w:rsid w:val="00EE763D"/>
    <w:rsid w:val="00EE76BF"/>
    <w:rsid w:val="00EE79A0"/>
    <w:rsid w:val="00EF3C5C"/>
    <w:rsid w:val="00EF567A"/>
    <w:rsid w:val="00F00A7C"/>
    <w:rsid w:val="00F03535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6FEC67D-0107-46E5-A04E-914E5915C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C2F94-5C9E-4792-B5B9-232614B9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中野 正信</dc:creator>
  <cp:lastModifiedBy>中野 正信</cp:lastModifiedBy>
  <cp:revision>3</cp:revision>
  <cp:lastPrinted>2018-01-19T04:37:00Z</cp:lastPrinted>
  <dcterms:created xsi:type="dcterms:W3CDTF">2023-03-10T02:29:00Z</dcterms:created>
  <dcterms:modified xsi:type="dcterms:W3CDTF">2023-03-16T05:27:00Z</dcterms:modified>
</cp:coreProperties>
</file>