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hint="eastAsia"/>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9D4287" w:rsidRPr="008D203B" w:rsidRDefault="009D4287" w:rsidP="009D4287">
      <w:pPr>
        <w:ind w:right="-6"/>
        <w:rPr>
          <w:rFonts w:hint="eastAsia"/>
          <w:sz w:val="24"/>
        </w:rPr>
      </w:pPr>
    </w:p>
    <w:p w:rsidR="00D866EE" w:rsidRDefault="00D866EE" w:rsidP="00D866EE">
      <w:pPr>
        <w:jc w:val="center"/>
        <w:rPr>
          <w:rFonts w:ascii="ＭＳ ゴシック" w:eastAsia="ＭＳ ゴシック" w:hAnsi="ＭＳ ゴシック" w:cs="Times New Roman" w:hint="eastAsia"/>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hint="eastAsia"/>
          <w:spacing w:val="0"/>
          <w:kern w:val="2"/>
          <w:sz w:val="36"/>
          <w:szCs w:val="36"/>
        </w:rPr>
      </w:pPr>
    </w:p>
    <w:p w:rsidR="00D866EE" w:rsidRPr="00472135" w:rsidRDefault="008C7A07" w:rsidP="00D866EE">
      <w:pPr>
        <w:jc w:val="right"/>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hint="eastAsia"/>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del w:id="1" w:author="高橋 節也" w:date="2021-05-05T14:15:00Z">
        <w:r w:rsidR="009D4287" w:rsidRPr="00472135" w:rsidDel="009A5713">
          <w:rPr>
            <w:rFonts w:hAnsi="ＭＳ 明朝" w:cs="Times New Roman" w:hint="eastAsia"/>
            <w:color w:val="000000"/>
            <w:spacing w:val="0"/>
            <w:kern w:val="2"/>
            <w:sz w:val="24"/>
          </w:rPr>
          <w:delText>◯◯</w:delText>
        </w:r>
      </w:del>
      <w:ins w:id="2" w:author="高橋 節也" w:date="2021-05-05T14:15:00Z">
        <w:r w:rsidR="009A5713">
          <w:rPr>
            <w:rFonts w:hAnsi="ＭＳ 明朝" w:cs="Times New Roman" w:hint="eastAsia"/>
            <w:color w:val="000000"/>
            <w:spacing w:val="0"/>
            <w:kern w:val="2"/>
            <w:sz w:val="24"/>
          </w:rPr>
          <w:t>旭</w:t>
        </w:r>
      </w:ins>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CA602B" w:rsidRPr="00472135" w:rsidRDefault="00CA602B" w:rsidP="00CA602B">
      <w:pPr>
        <w:ind w:right="1076" w:firstLineChars="1800" w:firstLine="4143"/>
        <w:jc w:val="left"/>
        <w:rPr>
          <w:rFonts w:hAnsi="ＭＳ 明朝" w:cs="Times New Roman" w:hint="eastAsia"/>
          <w:color w:val="000000"/>
          <w:spacing w:val="0"/>
          <w:kern w:val="2"/>
          <w:sz w:val="24"/>
        </w:rPr>
      </w:pPr>
    </w:p>
    <w:p w:rsidR="009D4287" w:rsidRPr="00472135" w:rsidRDefault="00D866EE" w:rsidP="00CA602B">
      <w:pPr>
        <w:ind w:right="1076"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hint="eastAsia"/>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w:t>
      </w:r>
    </w:p>
    <w:p w:rsidR="009D4287" w:rsidRPr="00472135" w:rsidRDefault="009D4287" w:rsidP="009D4287">
      <w:pPr>
        <w:wordWrap w:val="0"/>
        <w:ind w:right="459"/>
        <w:rPr>
          <w:rFonts w:hAnsi="ＭＳ 明朝" w:cs="Times New Roman" w:hint="eastAsia"/>
          <w:color w:val="000000"/>
          <w:spacing w:val="0"/>
          <w:kern w:val="2"/>
          <w:sz w:val="24"/>
        </w:rPr>
      </w:pPr>
    </w:p>
    <w:p w:rsidR="00D866EE" w:rsidRPr="009D4287" w:rsidRDefault="00D866EE" w:rsidP="00CA602B">
      <w:pPr>
        <w:ind w:right="459" w:firstLineChars="1800" w:firstLine="4143"/>
        <w:jc w:val="left"/>
        <w:rPr>
          <w:rFonts w:hAnsi="ＭＳ 明朝" w:cs="Times New Roman" w:hint="eastAsia"/>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Pr="009D4287" w:rsidRDefault="00D866EE" w:rsidP="009D4287">
      <w:pPr>
        <w:ind w:right="960" w:firstLineChars="1780" w:firstLine="4097"/>
        <w:rPr>
          <w:rFonts w:hAnsi="ＭＳ 明朝" w:cs="Times New Roman" w:hint="eastAsia"/>
          <w:spacing w:val="0"/>
          <w:kern w:val="2"/>
          <w:sz w:val="24"/>
        </w:rPr>
      </w:pPr>
    </w:p>
    <w:p w:rsidR="00D866EE" w:rsidRPr="00267BD4" w:rsidRDefault="00D866EE" w:rsidP="00D866EE">
      <w:pPr>
        <w:ind w:right="269"/>
        <w:rPr>
          <w:rFonts w:hAnsi="ＭＳ 明朝" w:cs="Times New Roman" w:hint="eastAsia"/>
          <w:spacing w:val="0"/>
          <w:kern w:val="2"/>
          <w:sz w:val="21"/>
        </w:rPr>
      </w:pPr>
    </w:p>
    <w:p w:rsidR="00D866EE" w:rsidRPr="00267BD4" w:rsidRDefault="00D866EE" w:rsidP="00D866EE">
      <w:pPr>
        <w:ind w:right="269"/>
        <w:rPr>
          <w:rFonts w:hAnsi="ＭＳ 明朝" w:cs="Times New Roman" w:hint="eastAsia"/>
          <w:spacing w:val="0"/>
          <w:kern w:val="2"/>
          <w:sz w:val="21"/>
        </w:rPr>
      </w:pPr>
    </w:p>
    <w:p w:rsidR="00D866EE" w:rsidRPr="009D4287" w:rsidRDefault="00D866EE" w:rsidP="00D866EE">
      <w:pPr>
        <w:rPr>
          <w:rFonts w:hAnsi="ＭＳ 明朝" w:cs="Times New Roman" w:hint="eastAsia"/>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ins w:id="3" w:author="高橋 節也" w:date="2021-05-05T14:15:00Z">
        <w:r w:rsidR="009A5713">
          <w:rPr>
            <w:rFonts w:hAnsi="ＭＳ 明朝" w:cs="Times New Roman" w:hint="eastAsia"/>
            <w:spacing w:val="0"/>
            <w:kern w:val="2"/>
            <w:sz w:val="24"/>
          </w:rPr>
          <w:t>老人福祉センター横浜市福寿荘</w:t>
        </w:r>
      </w:ins>
      <w:del w:id="4" w:author="高橋 節也" w:date="2021-05-05T14:15:00Z">
        <w:r w:rsidR="009D4287" w:rsidRPr="009D4287" w:rsidDel="009A5713">
          <w:rPr>
            <w:rFonts w:hAnsi="ＭＳ 明朝" w:cs="Times New Roman" w:hint="eastAsia"/>
            <w:spacing w:val="0"/>
            <w:kern w:val="2"/>
            <w:sz w:val="24"/>
          </w:rPr>
          <w:delText>横浜市</w:delText>
        </w:r>
        <w:r w:rsidRPr="009D4287" w:rsidDel="009A5713">
          <w:rPr>
            <w:rFonts w:hAnsi="ＭＳ 明朝" w:cs="Times New Roman" w:hint="eastAsia"/>
            <w:spacing w:val="0"/>
            <w:kern w:val="2"/>
            <w:sz w:val="24"/>
          </w:rPr>
          <w:delText>〇〇</w:delText>
        </w:r>
        <w:r w:rsidR="009D4287" w:rsidRPr="009D4287" w:rsidDel="009A5713">
          <w:rPr>
            <w:rFonts w:hAnsi="ＭＳ 明朝" w:cs="Times New Roman" w:hint="eastAsia"/>
            <w:spacing w:val="0"/>
            <w:kern w:val="2"/>
            <w:sz w:val="24"/>
          </w:rPr>
          <w:delText>地区センター</w:delText>
        </w:r>
      </w:del>
      <w:r w:rsidR="009D4287" w:rsidRPr="009D4287">
        <w:rPr>
          <w:rFonts w:hAnsi="ＭＳ 明朝" w:cs="Times New Roman" w:hint="eastAsia"/>
          <w:spacing w:val="0"/>
          <w:kern w:val="2"/>
          <w:sz w:val="24"/>
        </w:rPr>
        <w:t>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46400" w:rsidRDefault="00C46400" w:rsidP="00D866EE">
      <w:pPr>
        <w:rPr>
          <w:rFonts w:hAnsi="ＭＳ 明朝" w:cs="Times New Roman" w:hint="eastAsia"/>
          <w:spacing w:val="0"/>
          <w:kern w:val="2"/>
          <w:sz w:val="21"/>
        </w:rPr>
      </w:pPr>
    </w:p>
    <w:p w:rsidR="00CA602B" w:rsidRDefault="00CA602B" w:rsidP="00D866EE">
      <w:pPr>
        <w:rPr>
          <w:rFonts w:hAnsi="ＭＳ 明朝" w:cs="Times New Roman" w:hint="eastAsia"/>
          <w:spacing w:val="0"/>
          <w:kern w:val="2"/>
          <w:sz w:val="21"/>
        </w:rPr>
      </w:pPr>
    </w:p>
    <w:p w:rsidR="00D866EE" w:rsidRPr="00267BD4" w:rsidRDefault="00D866EE" w:rsidP="00D866EE">
      <w:pPr>
        <w:rPr>
          <w:rFonts w:hAnsi="ＭＳ 明朝" w:cs="Times New Roman" w:hint="eastAsia"/>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hint="eastAsia"/>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入への必要があるにも関わらず、その手続きを行っていないもの。</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hint="eastAsia"/>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hint="eastAsia"/>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hint="eastAsia"/>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43618E" w:rsidRPr="00034011" w:rsidRDefault="0043618E" w:rsidP="0043618E">
      <w:pPr>
        <w:ind w:left="420"/>
        <w:rPr>
          <w:rFonts w:hAnsi="ＭＳ 明朝" w:cs="Times New Roman" w:hint="eastAsia"/>
          <w:spacing w:val="0"/>
          <w:kern w:val="2"/>
          <w:sz w:val="21"/>
        </w:rPr>
      </w:pPr>
    </w:p>
    <w:p w:rsidR="00D866EE" w:rsidRPr="00D866EE" w:rsidRDefault="00D866EE" w:rsidP="00D866EE">
      <w:pPr>
        <w:rPr>
          <w:rFonts w:hAnsi="ＭＳ 明朝" w:cs="Times New Roman" w:hint="eastAsia"/>
          <w:spacing w:val="0"/>
          <w:kern w:val="2"/>
          <w:sz w:val="21"/>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43618E" w:rsidRDefault="0043618E" w:rsidP="00782CC4">
      <w:pPr>
        <w:rPr>
          <w:rFonts w:ascii="ＭＳ ゴシック" w:eastAsia="ＭＳ ゴシック" w:hAnsi="ＭＳ ゴシック" w:hint="eastAsia"/>
        </w:rPr>
      </w:pPr>
    </w:p>
    <w:p w:rsidR="00FD6EA7" w:rsidRDefault="00FD6EA7" w:rsidP="00782CC4">
      <w:pPr>
        <w:rPr>
          <w:rFonts w:ascii="ＭＳ ゴシック" w:eastAsia="ＭＳ ゴシック" w:hAnsi="ＭＳ ゴシック" w:hint="eastAsia"/>
        </w:rPr>
      </w:pP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4EF" w:rsidRDefault="003B24EF">
      <w:r>
        <w:separator/>
      </w:r>
    </w:p>
  </w:endnote>
  <w:endnote w:type="continuationSeparator" w:id="0">
    <w:p w:rsidR="003B24EF" w:rsidRDefault="003B2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0A97">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4EF" w:rsidRDefault="003B24EF">
      <w:r>
        <w:separator/>
      </w:r>
    </w:p>
  </w:footnote>
  <w:footnote w:type="continuationSeparator" w:id="0">
    <w:p w:rsidR="003B24EF" w:rsidRDefault="003B2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24EF"/>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5713"/>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0A97"/>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DF7C5C"/>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1AE0FBA-F147-4087-B008-0BAC41E4C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semiHidden/>
    <w:rsid w:val="009C4775"/>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846B63-3D09-428B-87C9-053BFCC8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550</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2021-05-25T09:32:00Z</dcterms:created>
  <dcterms:modified xsi:type="dcterms:W3CDTF">2021-05-25T09:32:00Z</dcterms:modified>
</cp:coreProperties>
</file>