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394FFB" w:rsidP="007B045F">
            <w:pPr>
              <w:jc w:val="center"/>
              <w:rPr>
                <w:color w:val="000000" w:themeColor="text1"/>
              </w:rPr>
            </w:pPr>
            <w:ins w:id="0" w:author="高橋 節也" w:date="2021-05-05T14:07:00Z">
              <w:r>
                <w:rPr>
                  <w:rFonts w:hint="eastAsia"/>
                  <w:color w:val="000000" w:themeColor="text1"/>
                </w:rPr>
                <w:t>４</w:t>
              </w:r>
            </w:ins>
            <w:del w:id="1" w:author="高橋 節也" w:date="2021-05-05T14:07:00Z">
              <w:r w:rsidR="00D10156" w:rsidRPr="00775715" w:rsidDel="00394FFB">
                <w:rPr>
                  <w:rFonts w:hint="eastAsia"/>
                  <w:color w:val="000000" w:themeColor="text1"/>
                </w:rPr>
                <w:delText>○</w:delText>
              </w:r>
            </w:del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del w:id="2" w:author="高橋 節也" w:date="2021-05-05T14:07:00Z">
              <w:r w:rsidRPr="00775715" w:rsidDel="00394FFB">
                <w:rPr>
                  <w:rFonts w:hint="eastAsia"/>
                  <w:color w:val="000000" w:themeColor="text1"/>
                </w:rPr>
                <w:delText>○</w:delText>
              </w:r>
            </w:del>
            <w:ins w:id="3" w:author="高橋 節也" w:date="2021-05-05T14:07:00Z">
              <w:r w:rsidR="00394FFB">
                <w:rPr>
                  <w:rFonts w:hint="eastAsia"/>
                  <w:color w:val="000000" w:themeColor="text1"/>
                </w:rPr>
                <w:t>５</w:t>
              </w:r>
            </w:ins>
            <w:r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del w:id="4" w:author="高橋 節也" w:date="2021-05-05T14:07:00Z">
              <w:r w:rsidRPr="00775715" w:rsidDel="00394FFB">
                <w:rPr>
                  <w:rFonts w:hint="eastAsia"/>
                  <w:color w:val="000000" w:themeColor="text1"/>
                </w:rPr>
                <w:delText>○</w:delText>
              </w:r>
            </w:del>
            <w:ins w:id="5" w:author="高橋 節也" w:date="2021-05-05T14:07:00Z">
              <w:r w:rsidR="00394FFB">
                <w:rPr>
                  <w:rFonts w:hint="eastAsia"/>
                  <w:color w:val="000000" w:themeColor="text1"/>
                </w:rPr>
                <w:t>６</w:t>
              </w:r>
            </w:ins>
            <w:r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del w:id="6" w:author="高橋 節也" w:date="2021-05-05T14:07:00Z">
              <w:r w:rsidRPr="00775715" w:rsidDel="00394FFB">
                <w:rPr>
                  <w:rFonts w:hint="eastAsia"/>
                  <w:color w:val="000000" w:themeColor="text1"/>
                </w:rPr>
                <w:delText>○</w:delText>
              </w:r>
            </w:del>
            <w:ins w:id="7" w:author="高橋 節也" w:date="2021-05-05T14:07:00Z">
              <w:r w:rsidR="00394FFB">
                <w:rPr>
                  <w:rFonts w:hint="eastAsia"/>
                  <w:color w:val="000000" w:themeColor="text1"/>
                </w:rPr>
                <w:t>７</w:t>
              </w:r>
            </w:ins>
            <w:r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del w:id="8" w:author="高橋 節也" w:date="2021-05-05T14:07:00Z">
              <w:r w:rsidRPr="00775715" w:rsidDel="00394FFB">
                <w:rPr>
                  <w:rFonts w:hint="eastAsia"/>
                  <w:color w:val="000000" w:themeColor="text1"/>
                </w:rPr>
                <w:delText>○</w:delText>
              </w:r>
            </w:del>
            <w:ins w:id="9" w:author="高橋 節也" w:date="2021-05-05T14:07:00Z">
              <w:r w:rsidR="00394FFB">
                <w:rPr>
                  <w:rFonts w:hint="eastAsia"/>
                  <w:color w:val="000000" w:themeColor="text1"/>
                </w:rPr>
                <w:t>８</w:t>
              </w:r>
            </w:ins>
            <w:bookmarkStart w:id="10" w:name="_GoBack"/>
            <w:bookmarkEnd w:id="10"/>
            <w:r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C5F" w:rsidRDefault="00FE0C5F" w:rsidP="00F72C21">
      <w:r>
        <w:separator/>
      </w:r>
    </w:p>
  </w:endnote>
  <w:endnote w:type="continuationSeparator" w:id="0">
    <w:p w:rsidR="00FE0C5F" w:rsidRDefault="00FE0C5F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C5F" w:rsidRDefault="00FE0C5F" w:rsidP="00F72C21">
      <w:r>
        <w:separator/>
      </w:r>
    </w:p>
  </w:footnote>
  <w:footnote w:type="continuationSeparator" w:id="0">
    <w:p w:rsidR="00FE0C5F" w:rsidRDefault="00FE0C5F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Pr="00D26981" w:rsidRDefault="00D26981">
    <w:pPr>
      <w:pStyle w:val="a4"/>
      <w:rPr>
        <w:sz w:val="20"/>
        <w:szCs w:val="20"/>
      </w:rPr>
    </w:pPr>
    <w:r w:rsidRPr="00D26981">
      <w:rPr>
        <w:rFonts w:hint="eastAsia"/>
        <w:sz w:val="20"/>
        <w:szCs w:val="20"/>
      </w:rPr>
      <w:t>様式　賃－１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高橋 節也">
    <w15:presenceInfo w15:providerId="AD" w15:userId="S-1-5-21-1886169037-697132945-400449928-623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revisionView w:markup="0"/>
  <w:trackRevisions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4FFB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981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FC0A77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94250-4ED8-4DE1-8ABE-F1A1981AB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61</Words>
  <Characters>352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2018-01-19T04:37:00Z</cp:lastPrinted>
  <dcterms:created xsi:type="dcterms:W3CDTF">2018-01-26T06:57:00Z</dcterms:created>
  <dcterms:modified xsi:type="dcterms:W3CDTF">2021-05-05T05:07:00Z</dcterms:modified>
</cp:coreProperties>
</file>